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BEA83E" w14:textId="77777777" w:rsidR="006D6926" w:rsidRPr="00A603AF" w:rsidRDefault="006D6926" w:rsidP="006F21D9">
      <w:pPr>
        <w:widowControl w:val="0"/>
        <w:spacing w:after="160"/>
        <w:ind w:firstLine="567"/>
        <w:contextualSpacing/>
        <w:jc w:val="right"/>
        <w:rPr>
          <w:rFonts w:ascii="GHEA Grapalat" w:hAnsi="GHEA Grapalat" w:cs="Sylfaen"/>
          <w:i/>
          <w:sz w:val="22"/>
          <w:szCs w:val="22"/>
        </w:rPr>
      </w:pPr>
      <w:r w:rsidRPr="00A603AF">
        <w:rPr>
          <w:rFonts w:ascii="GHEA Grapalat" w:hAnsi="GHEA Grapalat"/>
          <w:i/>
          <w:sz w:val="22"/>
          <w:szCs w:val="22"/>
        </w:rPr>
        <w:t>Приложение №</w:t>
      </w:r>
      <w:r w:rsidR="001E07D4">
        <w:rPr>
          <w:rFonts w:ascii="GHEA Grapalat" w:hAnsi="GHEA Grapalat"/>
          <w:i/>
          <w:sz w:val="22"/>
          <w:szCs w:val="22"/>
        </w:rPr>
        <w:t>9</w:t>
      </w:r>
      <w:r w:rsidR="00665EB9" w:rsidRPr="00A603AF">
        <w:rPr>
          <w:rFonts w:ascii="GHEA Grapalat" w:hAnsi="GHEA Grapalat"/>
          <w:i/>
          <w:sz w:val="22"/>
          <w:szCs w:val="22"/>
        </w:rPr>
        <w:t xml:space="preserve"> </w:t>
      </w:r>
    </w:p>
    <w:p w14:paraId="2D48FAB0" w14:textId="77777777" w:rsidR="006F21D9" w:rsidRDefault="006D6926" w:rsidP="006F21D9">
      <w:pPr>
        <w:widowControl w:val="0"/>
        <w:spacing w:after="160"/>
        <w:ind w:firstLine="567"/>
        <w:contextualSpacing/>
        <w:jc w:val="right"/>
        <w:rPr>
          <w:rFonts w:ascii="GHEA Grapalat" w:hAnsi="GHEA Grapalat" w:cs="Sylfaen"/>
          <w:i/>
        </w:rPr>
      </w:pPr>
      <w:r w:rsidRPr="00A603AF">
        <w:rPr>
          <w:rFonts w:ascii="GHEA Grapalat" w:hAnsi="GHEA Grapalat"/>
          <w:i/>
          <w:sz w:val="22"/>
          <w:szCs w:val="22"/>
        </w:rPr>
        <w:t xml:space="preserve">к приказу Министра финансов РА </w:t>
      </w:r>
      <w:r w:rsidRPr="00A603AF">
        <w:rPr>
          <w:rFonts w:ascii="GHEA Grapalat" w:hAnsi="GHEA Grapalat" w:cs="Sylfaen"/>
          <w:i/>
          <w:sz w:val="22"/>
          <w:szCs w:val="22"/>
        </w:rPr>
        <w:br/>
      </w:r>
      <w:r w:rsidR="006F21D9">
        <w:rPr>
          <w:rFonts w:ascii="GHEA Grapalat" w:hAnsi="GHEA Grapalat"/>
          <w:i/>
        </w:rPr>
        <w:t>от 01 июля 2025 года № 239</w:t>
      </w:r>
      <w:r w:rsidR="006F21D9">
        <w:rPr>
          <w:rFonts w:ascii="GHEA Grapalat" w:hAnsi="GHEA Grapalat"/>
          <w:i/>
          <w:lang w:val="hy-AM"/>
        </w:rPr>
        <w:t>-</w:t>
      </w:r>
      <w:r w:rsidR="006F21D9">
        <w:rPr>
          <w:rFonts w:ascii="GHEA Grapalat" w:hAnsi="GHEA Grapalat"/>
          <w:i/>
        </w:rPr>
        <w:t>A</w:t>
      </w:r>
    </w:p>
    <w:p w14:paraId="63C5F333" w14:textId="77777777" w:rsidR="006D6926" w:rsidRPr="00A603AF" w:rsidRDefault="006D6926" w:rsidP="00E8561F">
      <w:pPr>
        <w:widowControl w:val="0"/>
        <w:spacing w:after="160"/>
        <w:ind w:firstLine="567"/>
        <w:contextualSpacing/>
        <w:jc w:val="right"/>
        <w:rPr>
          <w:rFonts w:ascii="GHEA Grapalat" w:hAnsi="GHEA Grapalat" w:cs="Sylfaen"/>
          <w:i/>
          <w:sz w:val="22"/>
          <w:szCs w:val="22"/>
        </w:rPr>
      </w:pPr>
    </w:p>
    <w:p w14:paraId="3C0FD8E3" w14:textId="77777777" w:rsidR="00E8561F" w:rsidRDefault="00E8561F" w:rsidP="00B36AC2">
      <w:pPr>
        <w:widowControl w:val="0"/>
        <w:ind w:right="-7" w:firstLine="567"/>
        <w:jc w:val="right"/>
        <w:rPr>
          <w:rFonts w:ascii="GHEA Grapalat" w:hAnsi="GHEA Grapalat"/>
          <w:i/>
          <w:u w:val="single"/>
        </w:rPr>
      </w:pPr>
    </w:p>
    <w:p w14:paraId="70B43A42" w14:textId="77777777" w:rsidR="00642EFE" w:rsidRPr="009044F1" w:rsidRDefault="00642EFE" w:rsidP="00B36AC2">
      <w:pPr>
        <w:pStyle w:val="a3"/>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4D2BEE50" w14:textId="07A96E2A" w:rsidR="00642EFE" w:rsidRPr="00BA7128" w:rsidRDefault="00B36AC2" w:rsidP="00B36AC2">
      <w:pPr>
        <w:pStyle w:val="a3"/>
        <w:widowControl w:val="0"/>
        <w:spacing w:line="240" w:lineRule="auto"/>
        <w:ind w:firstLine="0"/>
        <w:jc w:val="center"/>
        <w:rPr>
          <w:rFonts w:ascii="GHEA Grapalat" w:hAnsi="GHEA Grapalat"/>
          <w:i w:val="0"/>
          <w:sz w:val="24"/>
          <w:szCs w:val="24"/>
        </w:rPr>
      </w:pPr>
      <w:r>
        <w:rPr>
          <w:rFonts w:ascii="GHEA Grapalat" w:hAnsi="GHEA Grapalat"/>
          <w:i w:val="0"/>
          <w:sz w:val="24"/>
          <w:szCs w:val="24"/>
        </w:rPr>
        <w:t>О ЗАПРОСЕ КОТИРОВОК</w:t>
      </w:r>
    </w:p>
    <w:p w14:paraId="10109F45" w14:textId="77777777" w:rsidR="00B36AC2"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p>
    <w:p w14:paraId="398F1E37" w14:textId="711C3922" w:rsidR="0091042F"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w:t>
      </w:r>
      <w:r w:rsidR="00B36AC2" w:rsidRPr="00B36AC2">
        <w:rPr>
          <w:rFonts w:ascii="GHEA Grapalat" w:hAnsi="GHEA Grapalat"/>
          <w:i w:val="0"/>
          <w:sz w:val="24"/>
          <w:szCs w:val="24"/>
        </w:rPr>
        <w:t>10</w:t>
      </w:r>
      <w:r w:rsidRPr="009044F1">
        <w:rPr>
          <w:rFonts w:ascii="GHEA Grapalat" w:hAnsi="GHEA Grapalat"/>
          <w:i w:val="0"/>
          <w:sz w:val="24"/>
          <w:szCs w:val="24"/>
        </w:rPr>
        <w:t>" "</w:t>
      </w:r>
      <w:r w:rsidR="00B36AC2" w:rsidRPr="00B36AC2">
        <w:rPr>
          <w:rFonts w:ascii="GHEA Grapalat" w:hAnsi="GHEA Grapalat"/>
          <w:i w:val="0"/>
          <w:sz w:val="24"/>
          <w:szCs w:val="24"/>
        </w:rPr>
        <w:t xml:space="preserve"> </w:t>
      </w:r>
      <w:proofErr w:type="spellStart"/>
      <w:r w:rsidR="00B36AC2" w:rsidRPr="001E2121">
        <w:rPr>
          <w:rFonts w:ascii="GHEA Grapalat" w:hAnsi="GHEA Grapalat"/>
          <w:i w:val="0"/>
          <w:sz w:val="24"/>
          <w:szCs w:val="24"/>
        </w:rPr>
        <w:t>июль</w:t>
      </w:r>
      <w:r w:rsidR="00B36AC2">
        <w:rPr>
          <w:rFonts w:ascii="GHEA Grapalat" w:hAnsi="GHEA Grapalat"/>
          <w:i w:val="0"/>
          <w:sz w:val="24"/>
          <w:szCs w:val="24"/>
        </w:rPr>
        <w:t>я</w:t>
      </w:r>
      <w:proofErr w:type="spellEnd"/>
      <w:r w:rsidR="00B36AC2" w:rsidRPr="009044F1">
        <w:rPr>
          <w:rFonts w:ascii="GHEA Grapalat" w:hAnsi="GHEA Grapalat"/>
          <w:i w:val="0"/>
          <w:sz w:val="24"/>
          <w:szCs w:val="24"/>
        </w:rPr>
        <w:t xml:space="preserve"> </w:t>
      </w:r>
      <w:r w:rsidRPr="009044F1">
        <w:rPr>
          <w:rFonts w:ascii="GHEA Grapalat" w:hAnsi="GHEA Grapalat"/>
          <w:i w:val="0"/>
          <w:sz w:val="24"/>
          <w:szCs w:val="24"/>
        </w:rPr>
        <w:t>" 20</w:t>
      </w:r>
      <w:r w:rsidR="00B36AC2" w:rsidRPr="00B36AC2">
        <w:rPr>
          <w:rFonts w:ascii="GHEA Grapalat" w:hAnsi="GHEA Grapalat"/>
          <w:i w:val="0"/>
          <w:sz w:val="24"/>
          <w:szCs w:val="24"/>
        </w:rPr>
        <w:t>25</w:t>
      </w:r>
      <w:r w:rsidR="00AA7117">
        <w:rPr>
          <w:rFonts w:ascii="GHEA Grapalat" w:hAnsi="GHEA Grapalat"/>
          <w:i w:val="0"/>
          <w:sz w:val="24"/>
          <w:szCs w:val="24"/>
        </w:rPr>
        <w:t xml:space="preserve"> </w:t>
      </w:r>
      <w:r w:rsidRPr="009044F1">
        <w:rPr>
          <w:rFonts w:ascii="GHEA Grapalat" w:hAnsi="GHEA Grapalat"/>
          <w:i w:val="0"/>
          <w:sz w:val="24"/>
          <w:szCs w:val="24"/>
        </w:rPr>
        <w:t>года "</w:t>
      </w:r>
      <w:r w:rsidR="00B36AC2" w:rsidRPr="00B36AC2">
        <w:rPr>
          <w:rFonts w:ascii="GHEA Grapalat" w:hAnsi="GHEA Grapalat"/>
          <w:i w:val="0"/>
          <w:sz w:val="24"/>
          <w:szCs w:val="24"/>
        </w:rPr>
        <w:t>1</w:t>
      </w:r>
      <w:r w:rsidRPr="009044F1">
        <w:rPr>
          <w:rFonts w:ascii="GHEA Grapalat" w:hAnsi="GHEA Grapalat"/>
          <w:i w:val="0"/>
          <w:sz w:val="24"/>
          <w:szCs w:val="24"/>
        </w:rPr>
        <w:t xml:space="preserve">" </w:t>
      </w:r>
    </w:p>
    <w:p w14:paraId="4286E8FD" w14:textId="538835A9" w:rsidR="0091042F" w:rsidRPr="009044F1"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B36AC2">
        <w:rPr>
          <w:rFonts w:ascii="GHEA Grapalat" w:hAnsi="GHEA Grapalat"/>
          <w:i w:val="0"/>
          <w:sz w:val="24"/>
          <w:szCs w:val="24"/>
        </w:rPr>
        <w:t xml:space="preserve">ԳՀԱՇՁԲ-ՀՎԿԱԿ-2025-50        </w:t>
      </w:r>
    </w:p>
    <w:p w14:paraId="6A33F4DD" w14:textId="77777777" w:rsidR="00B36AC2" w:rsidRPr="00E13BA4" w:rsidRDefault="00B36AC2" w:rsidP="00B36AC2">
      <w:pPr>
        <w:pStyle w:val="a3"/>
        <w:widowControl w:val="0"/>
        <w:spacing w:line="240" w:lineRule="auto"/>
        <w:ind w:firstLine="709"/>
        <w:contextualSpacing/>
        <w:rPr>
          <w:rFonts w:ascii="GHEA Grapalat" w:hAnsi="GHEA Grapalat"/>
          <w:i w:val="0"/>
          <w:sz w:val="24"/>
          <w:szCs w:val="24"/>
          <w:lang w:val="hy-AM"/>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9044F1">
        <w:rPr>
          <w:rFonts w:ascii="GHEA Grapalat" w:hAnsi="GHEA Grapalat"/>
          <w:i w:val="0"/>
          <w:sz w:val="24"/>
          <w:szCs w:val="24"/>
        </w:rPr>
        <w:t>который проводится одним этапом</w:t>
      </w:r>
      <w:r>
        <w:rPr>
          <w:rFonts w:ascii="GHEA Grapalat" w:hAnsi="GHEA Grapalat"/>
          <w:i w:val="0"/>
          <w:sz w:val="24"/>
          <w:szCs w:val="24"/>
          <w:lang w:val="hy-AM"/>
        </w:rPr>
        <w:t>.</w:t>
      </w:r>
    </w:p>
    <w:p w14:paraId="6645B573" w14:textId="540D6F99" w:rsidR="00B36AC2" w:rsidRPr="007D3944" w:rsidRDefault="00B36AC2" w:rsidP="00B36AC2">
      <w:pPr>
        <w:pStyle w:val="a3"/>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предложено заключить договор на поставку</w:t>
      </w:r>
      <w:r>
        <w:rPr>
          <w:rFonts w:ascii="GHEA Grapalat" w:hAnsi="GHEA Grapalat"/>
          <w:i w:val="0"/>
          <w:spacing w:val="6"/>
          <w:sz w:val="24"/>
          <w:szCs w:val="24"/>
        </w:rPr>
        <w:t xml:space="preserve"> </w:t>
      </w:r>
      <w:r w:rsidRPr="00B36AC2">
        <w:rPr>
          <w:rFonts w:ascii="GHEA Grapalat" w:hAnsi="GHEA Grapalat"/>
          <w:b/>
          <w:i w:val="0"/>
          <w:spacing w:val="6"/>
          <w:sz w:val="24"/>
          <w:szCs w:val="24"/>
        </w:rPr>
        <w:t>монтажные работы холодильных камер /демонтаж, монтаж/</w:t>
      </w:r>
      <w:r w:rsidRPr="00B36AC2">
        <w:rPr>
          <w:rFonts w:ascii="GHEA Grapalat" w:hAnsi="GHEA Grapalat"/>
          <w:b/>
          <w:i w:val="0"/>
          <w:spacing w:val="6"/>
          <w:sz w:val="24"/>
          <w:szCs w:val="24"/>
        </w:rPr>
        <w:t xml:space="preserve"> </w:t>
      </w:r>
      <w:r>
        <w:rPr>
          <w:rFonts w:ascii="GHEA Grapalat" w:hAnsi="GHEA Grapalat"/>
          <w:i w:val="0"/>
          <w:sz w:val="24"/>
          <w:szCs w:val="24"/>
        </w:rPr>
        <w:t>(далее — договор).</w:t>
      </w:r>
    </w:p>
    <w:p w14:paraId="6F7BB86F" w14:textId="77777777" w:rsidR="00357D48" w:rsidRPr="009044F1" w:rsidRDefault="00A20B69" w:rsidP="00B36AC2">
      <w:pPr>
        <w:pStyle w:val="a3"/>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785F6DDC" w14:textId="77777777" w:rsidR="00357D48" w:rsidRPr="003F762C" w:rsidRDefault="00052084" w:rsidP="00B36AC2">
      <w:pPr>
        <w:pStyle w:val="a3"/>
        <w:widowControl w:val="0"/>
        <w:spacing w:line="240" w:lineRule="auto"/>
        <w:ind w:firstLine="567"/>
        <w:rPr>
          <w:rFonts w:ascii="GHEA Grapalat" w:hAnsi="GHEA Grapalat"/>
          <w:i w:val="0"/>
          <w:sz w:val="24"/>
          <w:szCs w:val="24"/>
        </w:rPr>
      </w:pPr>
      <w:r w:rsidRPr="000811C1">
        <w:rPr>
          <w:rFonts w:ascii="GHEA Grapalat" w:hAnsi="GHEA Grapalat"/>
          <w:i w:val="0"/>
          <w:sz w:val="24"/>
          <w:szCs w:val="24"/>
        </w:rPr>
        <w:t xml:space="preserve">Условия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w:t>
      </w:r>
      <w:proofErr w:type="gramStart"/>
      <w:r w:rsidR="00677658" w:rsidRPr="000811C1">
        <w:rPr>
          <w:rFonts w:ascii="GHEA Grapalat" w:hAnsi="GHEA Grapalat"/>
          <w:i w:val="0"/>
          <w:sz w:val="24"/>
          <w:szCs w:val="24"/>
        </w:rPr>
        <w:t xml:space="preserve">в </w:t>
      </w:r>
      <w:r w:rsidRPr="000811C1">
        <w:rPr>
          <w:rFonts w:ascii="GHEA Grapalat" w:hAnsi="GHEA Grapalat"/>
          <w:i w:val="0"/>
          <w:sz w:val="24"/>
          <w:szCs w:val="24"/>
        </w:rPr>
        <w:t xml:space="preserve"> данной</w:t>
      </w:r>
      <w:proofErr w:type="gramEnd"/>
      <w:r w:rsidRPr="000811C1">
        <w:rPr>
          <w:rFonts w:ascii="GHEA Grapalat" w:hAnsi="GHEA Grapalat"/>
          <w:i w:val="0"/>
          <w:sz w:val="24"/>
          <w:szCs w:val="24"/>
        </w:rPr>
        <w:t xml:space="preserve">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1784442B" w14:textId="77777777" w:rsidR="0067579A" w:rsidRPr="00D5443D" w:rsidRDefault="00357D48" w:rsidP="00B36AC2">
      <w:pPr>
        <w:pStyle w:val="a3"/>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8549745" w14:textId="443C9F2C" w:rsidR="00B36AC2" w:rsidRPr="008B659E" w:rsidRDefault="00B36AC2" w:rsidP="00B36AC2">
      <w:pPr>
        <w:pStyle w:val="a3"/>
        <w:widowControl w:val="0"/>
        <w:spacing w:line="240" w:lineRule="auto"/>
        <w:ind w:firstLine="567"/>
        <w:contextualSpacing/>
        <w:rPr>
          <w:rFonts w:ascii="GHEA Grapalat" w:hAnsi="GHEA Grapalat"/>
          <w:i w:val="0"/>
          <w:sz w:val="16"/>
          <w:szCs w:val="24"/>
        </w:rPr>
      </w:pPr>
      <w:r w:rsidRPr="00D85563">
        <w:rPr>
          <w:rFonts w:ascii="GHEA Grapalat" w:hAnsi="GHEA Grapalat"/>
          <w:i w:val="0"/>
          <w:sz w:val="24"/>
          <w:szCs w:val="24"/>
        </w:rPr>
        <w:t xml:space="preserve">Заявки на </w:t>
      </w:r>
      <w:r>
        <w:rPr>
          <w:rFonts w:ascii="GHEA Grapalat" w:hAnsi="GHEA Grapalat"/>
          <w:i w:val="0"/>
          <w:sz w:val="24"/>
          <w:szCs w:val="24"/>
        </w:rPr>
        <w:t>запрос котировок</w:t>
      </w:r>
      <w:r w:rsidRPr="00D85563">
        <w:rPr>
          <w:rFonts w:ascii="GHEA Grapalat" w:hAnsi="GHEA Grapalat"/>
          <w:i w:val="0"/>
          <w:sz w:val="24"/>
          <w:szCs w:val="24"/>
        </w:rPr>
        <w:t xml:space="preserve"> необходимо подавать по </w:t>
      </w:r>
      <w:r w:rsidRPr="00535F40">
        <w:rPr>
          <w:rFonts w:ascii="GHEA Grapalat" w:hAnsi="GHEA Grapalat"/>
          <w:b/>
          <w:i w:val="0"/>
          <w:sz w:val="24"/>
          <w:szCs w:val="24"/>
        </w:rPr>
        <w:t>адресу</w:t>
      </w:r>
      <w:r w:rsidRPr="00535F40">
        <w:rPr>
          <w:rFonts w:ascii="GHEA Grapalat" w:hAnsi="GHEA Grapalat"/>
          <w:b/>
          <w:i w:val="0"/>
          <w:spacing w:val="6"/>
          <w:sz w:val="24"/>
          <w:szCs w:val="24"/>
        </w:rPr>
        <w:t xml:space="preserve"> г. Ереван, </w:t>
      </w:r>
      <w:r>
        <w:rPr>
          <w:rFonts w:ascii="GHEA Grapalat" w:hAnsi="GHEA Grapalat"/>
          <w:b/>
          <w:i w:val="0"/>
          <w:spacing w:val="6"/>
          <w:sz w:val="24"/>
          <w:szCs w:val="24"/>
        </w:rPr>
        <w:t xml:space="preserve">ул. </w:t>
      </w:r>
      <w:r w:rsidRPr="00535F40">
        <w:rPr>
          <w:rFonts w:ascii="GHEA Grapalat" w:hAnsi="GHEA Grapalat"/>
          <w:b/>
          <w:i w:val="0"/>
          <w:spacing w:val="6"/>
          <w:sz w:val="24"/>
          <w:szCs w:val="24"/>
        </w:rPr>
        <w:t xml:space="preserve">М. </w:t>
      </w:r>
      <w:proofErr w:type="spellStart"/>
      <w:r w:rsidRPr="00535F40">
        <w:rPr>
          <w:rFonts w:ascii="GHEA Grapalat" w:hAnsi="GHEA Grapalat"/>
          <w:b/>
          <w:i w:val="0"/>
          <w:spacing w:val="6"/>
          <w:sz w:val="24"/>
          <w:szCs w:val="24"/>
        </w:rPr>
        <w:t>Гераци</w:t>
      </w:r>
      <w:proofErr w:type="spellEnd"/>
      <w:r w:rsidRPr="00535F40">
        <w:rPr>
          <w:rFonts w:ascii="GHEA Grapalat" w:hAnsi="GHEA Grapalat"/>
          <w:b/>
          <w:i w:val="0"/>
          <w:spacing w:val="6"/>
          <w:sz w:val="24"/>
          <w:szCs w:val="24"/>
        </w:rPr>
        <w:t xml:space="preserve">, </w:t>
      </w:r>
      <w:r>
        <w:rPr>
          <w:rFonts w:ascii="GHEA Grapalat" w:hAnsi="GHEA Grapalat"/>
          <w:b/>
          <w:i w:val="0"/>
          <w:spacing w:val="6"/>
          <w:sz w:val="24"/>
          <w:szCs w:val="24"/>
        </w:rPr>
        <w:t xml:space="preserve">д. </w:t>
      </w:r>
      <w:r w:rsidRPr="00535F40">
        <w:rPr>
          <w:rFonts w:ascii="GHEA Grapalat" w:hAnsi="GHEA Grapalat"/>
          <w:b/>
          <w:i w:val="0"/>
          <w:spacing w:val="6"/>
          <w:sz w:val="24"/>
          <w:szCs w:val="24"/>
        </w:rPr>
        <w:t>12</w:t>
      </w:r>
      <w:r>
        <w:rPr>
          <w:rFonts w:ascii="GHEA Grapalat" w:hAnsi="GHEA Grapalat"/>
          <w:i w:val="0"/>
          <w:sz w:val="16"/>
          <w:szCs w:val="24"/>
        </w:rPr>
        <w:t xml:space="preserve"> </w:t>
      </w:r>
      <w:r w:rsidRPr="00D85563">
        <w:rPr>
          <w:rFonts w:ascii="GHEA Grapalat" w:hAnsi="GHEA Grapalat"/>
          <w:i w:val="0"/>
          <w:sz w:val="24"/>
          <w:szCs w:val="24"/>
        </w:rPr>
        <w:t xml:space="preserve">в документарной форме, до </w:t>
      </w:r>
      <w:r w:rsidRPr="00535F40">
        <w:rPr>
          <w:rFonts w:ascii="GHEA Grapalat" w:hAnsi="GHEA Grapalat"/>
          <w:b/>
          <w:i w:val="0"/>
          <w:sz w:val="24"/>
          <w:szCs w:val="24"/>
        </w:rPr>
        <w:t>1</w:t>
      </w:r>
      <w:r>
        <w:rPr>
          <w:rFonts w:ascii="GHEA Grapalat" w:hAnsi="GHEA Grapalat"/>
          <w:b/>
          <w:i w:val="0"/>
          <w:sz w:val="24"/>
          <w:szCs w:val="24"/>
          <w:lang w:val="hy-AM"/>
        </w:rPr>
        <w:t>6</w:t>
      </w:r>
      <w:r w:rsidRPr="00535F40">
        <w:rPr>
          <w:rFonts w:ascii="GHEA Grapalat" w:hAnsi="GHEA Grapalat"/>
          <w:b/>
          <w:i w:val="0"/>
          <w:sz w:val="24"/>
          <w:szCs w:val="24"/>
        </w:rPr>
        <w:t>:</w:t>
      </w:r>
      <w:r w:rsidR="00BD76EE" w:rsidRPr="00BD76EE">
        <w:rPr>
          <w:rFonts w:ascii="GHEA Grapalat" w:hAnsi="GHEA Grapalat"/>
          <w:b/>
          <w:i w:val="0"/>
          <w:sz w:val="24"/>
          <w:szCs w:val="24"/>
        </w:rPr>
        <w:t>5</w:t>
      </w:r>
      <w:r w:rsidRPr="00535F40">
        <w:rPr>
          <w:rFonts w:ascii="GHEA Grapalat" w:hAnsi="GHEA Grapalat"/>
          <w:b/>
          <w:i w:val="0"/>
          <w:sz w:val="24"/>
          <w:szCs w:val="24"/>
        </w:rPr>
        <w:t xml:space="preserve">0 часов </w:t>
      </w:r>
      <w:r>
        <w:rPr>
          <w:rFonts w:ascii="GHEA Grapalat" w:hAnsi="GHEA Grapalat"/>
          <w:b/>
          <w:i w:val="0"/>
          <w:sz w:val="24"/>
          <w:szCs w:val="24"/>
          <w:lang w:val="hy-AM"/>
        </w:rPr>
        <w:t>1</w:t>
      </w:r>
      <w:r w:rsidR="00BD76EE" w:rsidRPr="00BD76EE">
        <w:rPr>
          <w:rFonts w:ascii="GHEA Grapalat" w:hAnsi="GHEA Grapalat"/>
          <w:b/>
          <w:i w:val="0"/>
          <w:sz w:val="24"/>
          <w:szCs w:val="24"/>
        </w:rPr>
        <w:t>2</w:t>
      </w:r>
      <w:r w:rsidRPr="00535F40">
        <w:rPr>
          <w:rFonts w:ascii="GHEA Grapalat" w:hAnsi="GHEA Grapalat"/>
          <w:b/>
          <w:i w:val="0"/>
          <w:sz w:val="24"/>
          <w:szCs w:val="24"/>
        </w:rPr>
        <w:t>-го</w:t>
      </w:r>
      <w:r w:rsidRPr="00D85563">
        <w:rPr>
          <w:rFonts w:ascii="GHEA Grapalat" w:hAnsi="GHEA Grapalat"/>
          <w:i w:val="0"/>
          <w:sz w:val="24"/>
          <w:szCs w:val="24"/>
        </w:rPr>
        <w:t xml:space="preserve"> дня со дня опубликования настоящего объявления. Кроме армянского языка заявки могут быть поданы также на английском или русском языке.</w:t>
      </w:r>
    </w:p>
    <w:p w14:paraId="603C369D" w14:textId="499F7897" w:rsidR="00B36AC2" w:rsidRDefault="00B36AC2" w:rsidP="00B36AC2">
      <w:pPr>
        <w:pStyle w:val="a3"/>
        <w:widowControl w:val="0"/>
        <w:spacing w:line="240" w:lineRule="auto"/>
        <w:ind w:firstLine="567"/>
        <w:contextualSpacing/>
        <w:rPr>
          <w:rFonts w:ascii="GHEA Grapalat" w:hAnsi="GHEA Grapalat"/>
          <w:i w:val="0"/>
          <w:sz w:val="24"/>
          <w:szCs w:val="24"/>
        </w:rPr>
      </w:pPr>
      <w:r w:rsidRPr="00D85563">
        <w:rPr>
          <w:rFonts w:ascii="GHEA Grapalat" w:hAnsi="GHEA Grapalat"/>
          <w:i w:val="0"/>
          <w:sz w:val="24"/>
          <w:szCs w:val="24"/>
        </w:rPr>
        <w:t xml:space="preserve">Вскрытие заявок будет проводиться по адресу </w:t>
      </w:r>
      <w:r w:rsidRPr="0012656E">
        <w:rPr>
          <w:rFonts w:ascii="GHEA Grapalat" w:hAnsi="GHEA Grapalat"/>
          <w:b/>
          <w:i w:val="0"/>
          <w:sz w:val="24"/>
          <w:szCs w:val="24"/>
        </w:rPr>
        <w:t xml:space="preserve">г. Ереван, ул. М. </w:t>
      </w:r>
      <w:proofErr w:type="spellStart"/>
      <w:r w:rsidRPr="0012656E">
        <w:rPr>
          <w:rFonts w:ascii="GHEA Grapalat" w:hAnsi="GHEA Grapalat"/>
          <w:b/>
          <w:i w:val="0"/>
          <w:sz w:val="24"/>
          <w:szCs w:val="24"/>
        </w:rPr>
        <w:t>Гераци</w:t>
      </w:r>
      <w:proofErr w:type="spellEnd"/>
      <w:r w:rsidRPr="0012656E">
        <w:rPr>
          <w:rFonts w:ascii="GHEA Grapalat" w:hAnsi="GHEA Grapalat"/>
          <w:b/>
          <w:i w:val="0"/>
          <w:sz w:val="24"/>
          <w:szCs w:val="24"/>
        </w:rPr>
        <w:t>, д. 12, в 1</w:t>
      </w:r>
      <w:r>
        <w:rPr>
          <w:rFonts w:ascii="GHEA Grapalat" w:hAnsi="GHEA Grapalat"/>
          <w:b/>
          <w:i w:val="0"/>
          <w:sz w:val="24"/>
          <w:szCs w:val="24"/>
          <w:lang w:val="hy-AM"/>
        </w:rPr>
        <w:t>6</w:t>
      </w:r>
      <w:r w:rsidRPr="0012656E">
        <w:rPr>
          <w:rFonts w:ascii="GHEA Grapalat" w:hAnsi="GHEA Grapalat"/>
          <w:b/>
          <w:i w:val="0"/>
          <w:sz w:val="24"/>
          <w:szCs w:val="24"/>
        </w:rPr>
        <w:t>:</w:t>
      </w:r>
      <w:r w:rsidR="00BD76EE" w:rsidRPr="00BD76EE">
        <w:rPr>
          <w:rFonts w:ascii="GHEA Grapalat" w:hAnsi="GHEA Grapalat"/>
          <w:b/>
          <w:i w:val="0"/>
          <w:sz w:val="24"/>
          <w:szCs w:val="24"/>
        </w:rPr>
        <w:t>5</w:t>
      </w:r>
      <w:r w:rsidRPr="0012656E">
        <w:rPr>
          <w:rFonts w:ascii="GHEA Grapalat" w:hAnsi="GHEA Grapalat"/>
          <w:b/>
          <w:i w:val="0"/>
          <w:sz w:val="24"/>
          <w:szCs w:val="24"/>
        </w:rPr>
        <w:t xml:space="preserve">0 часов </w:t>
      </w:r>
      <w:r>
        <w:rPr>
          <w:rFonts w:ascii="GHEA Grapalat" w:hAnsi="GHEA Grapalat"/>
          <w:b/>
          <w:i w:val="0"/>
          <w:sz w:val="24"/>
          <w:szCs w:val="24"/>
          <w:lang w:val="hy-AM"/>
        </w:rPr>
        <w:t>23</w:t>
      </w:r>
      <w:r>
        <w:rPr>
          <w:rFonts w:ascii="GHEA Grapalat" w:hAnsi="GHEA Grapalat"/>
          <w:b/>
          <w:i w:val="0"/>
          <w:sz w:val="24"/>
          <w:szCs w:val="24"/>
        </w:rPr>
        <w:t xml:space="preserve"> </w:t>
      </w:r>
      <w:proofErr w:type="spellStart"/>
      <w:r w:rsidRPr="001E2121">
        <w:rPr>
          <w:rFonts w:ascii="GHEA Grapalat" w:hAnsi="GHEA Grapalat"/>
          <w:b/>
          <w:i w:val="0"/>
          <w:sz w:val="24"/>
          <w:szCs w:val="24"/>
        </w:rPr>
        <w:t>июль</w:t>
      </w:r>
      <w:r>
        <w:rPr>
          <w:rFonts w:ascii="GHEA Grapalat" w:hAnsi="GHEA Grapalat"/>
          <w:b/>
          <w:i w:val="0"/>
          <w:sz w:val="24"/>
          <w:szCs w:val="24"/>
        </w:rPr>
        <w:t>я</w:t>
      </w:r>
      <w:proofErr w:type="spellEnd"/>
      <w:r>
        <w:rPr>
          <w:rFonts w:ascii="GHEA Grapalat" w:hAnsi="GHEA Grapalat"/>
          <w:b/>
          <w:i w:val="0"/>
          <w:sz w:val="24"/>
          <w:szCs w:val="24"/>
        </w:rPr>
        <w:t xml:space="preserve"> 2025</w:t>
      </w:r>
      <w:r w:rsidRPr="0012656E">
        <w:rPr>
          <w:rFonts w:ascii="GHEA Grapalat" w:hAnsi="GHEA Grapalat"/>
          <w:b/>
          <w:i w:val="0"/>
          <w:sz w:val="24"/>
          <w:szCs w:val="24"/>
        </w:rPr>
        <w:t xml:space="preserve"> года.</w:t>
      </w:r>
    </w:p>
    <w:p w14:paraId="01080B51" w14:textId="77777777" w:rsidR="00B36AC2" w:rsidRPr="001B32D9" w:rsidRDefault="00B36AC2" w:rsidP="00B36AC2">
      <w:pPr>
        <w:pStyle w:val="a3"/>
        <w:widowControl w:val="0"/>
        <w:spacing w:line="240" w:lineRule="auto"/>
        <w:ind w:firstLine="567"/>
        <w:contextualSpacing/>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2CA6D395" w14:textId="77777777" w:rsidR="00B36AC2" w:rsidRDefault="00B36AC2" w:rsidP="00B36AC2">
      <w:pPr>
        <w:pStyle w:val="a3"/>
        <w:widowControl w:val="0"/>
        <w:spacing w:line="240" w:lineRule="auto"/>
        <w:ind w:firstLine="567"/>
        <w:contextualSpacing/>
        <w:rPr>
          <w:rFonts w:ascii="GHEA Grapalat" w:hAnsi="GHEA Grapalat"/>
          <w:i w:val="0"/>
          <w:sz w:val="24"/>
          <w:szCs w:val="24"/>
        </w:rPr>
      </w:pPr>
      <w:r w:rsidRPr="009044F1">
        <w:rPr>
          <w:rFonts w:ascii="GHEA Grapalat" w:hAnsi="GHEA Grapalat"/>
          <w:i w:val="0"/>
          <w:sz w:val="24"/>
          <w:szCs w:val="24"/>
        </w:rPr>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r>
        <w:rPr>
          <w:rFonts w:ascii="GHEA Grapalat" w:hAnsi="GHEA Grapalat"/>
          <w:b/>
          <w:i w:val="0"/>
          <w:sz w:val="24"/>
          <w:szCs w:val="24"/>
        </w:rPr>
        <w:t>Зина Товмасян</w:t>
      </w:r>
      <w:r>
        <w:rPr>
          <w:rFonts w:ascii="GHEA Grapalat" w:hAnsi="GHEA Grapalat"/>
          <w:i w:val="0"/>
          <w:sz w:val="24"/>
          <w:szCs w:val="24"/>
        </w:rPr>
        <w:t>.</w:t>
      </w:r>
    </w:p>
    <w:p w14:paraId="170FB49A" w14:textId="77777777" w:rsidR="00B36AC2" w:rsidRDefault="00B36AC2" w:rsidP="00B36AC2">
      <w:pPr>
        <w:pStyle w:val="a3"/>
        <w:spacing w:line="240" w:lineRule="auto"/>
        <w:ind w:firstLine="0"/>
        <w:rPr>
          <w:rFonts w:ascii="GHEA Grapalat" w:hAnsi="GHEA Grapalat"/>
          <w:i w:val="0"/>
          <w:sz w:val="24"/>
          <w:szCs w:val="24"/>
        </w:rPr>
      </w:pPr>
    </w:p>
    <w:p w14:paraId="50904323" w14:textId="77777777" w:rsidR="00B36AC2" w:rsidRPr="001E2121" w:rsidRDefault="00B36AC2" w:rsidP="00B36AC2">
      <w:pPr>
        <w:pStyle w:val="a3"/>
        <w:spacing w:line="240" w:lineRule="auto"/>
        <w:ind w:firstLine="0"/>
        <w:rPr>
          <w:rFonts w:ascii="GHEA Grapalat" w:hAnsi="GHEA Grapalat"/>
          <w:i w:val="0"/>
          <w:sz w:val="24"/>
          <w:szCs w:val="24"/>
          <w:u w:val="single"/>
          <w:lang w:val="hy-AM"/>
        </w:rPr>
      </w:pPr>
      <w:r>
        <w:rPr>
          <w:rFonts w:ascii="GHEA Grapalat" w:hAnsi="GHEA Grapalat"/>
          <w:i w:val="0"/>
          <w:sz w:val="24"/>
          <w:szCs w:val="24"/>
        </w:rPr>
        <w:t xml:space="preserve">Телефон: </w:t>
      </w:r>
      <w:r>
        <w:rPr>
          <w:rFonts w:ascii="GHEA Grapalat" w:hAnsi="GHEA Grapalat"/>
          <w:b/>
          <w:i w:val="0"/>
          <w:sz w:val="24"/>
          <w:szCs w:val="24"/>
        </w:rPr>
        <w:t>012-80-80-83 (6014</w:t>
      </w:r>
      <w:proofErr w:type="gramStart"/>
      <w:r>
        <w:rPr>
          <w:rFonts w:ascii="GHEA Grapalat" w:hAnsi="GHEA Grapalat"/>
          <w:b/>
          <w:i w:val="0"/>
          <w:sz w:val="24"/>
          <w:szCs w:val="24"/>
        </w:rPr>
        <w:t>)</w:t>
      </w:r>
      <w:r>
        <w:rPr>
          <w:rFonts w:ascii="GHEA Grapalat" w:hAnsi="GHEA Grapalat"/>
          <w:b/>
          <w:i w:val="0"/>
          <w:sz w:val="24"/>
          <w:szCs w:val="24"/>
          <w:lang w:val="hy-AM"/>
        </w:rPr>
        <w:t xml:space="preserve">  091</w:t>
      </w:r>
      <w:proofErr w:type="gramEnd"/>
      <w:r>
        <w:rPr>
          <w:rFonts w:ascii="GHEA Grapalat" w:hAnsi="GHEA Grapalat"/>
          <w:b/>
          <w:i w:val="0"/>
          <w:sz w:val="24"/>
          <w:szCs w:val="24"/>
          <w:lang w:val="hy-AM"/>
        </w:rPr>
        <w:t xml:space="preserve"> 886-843</w:t>
      </w:r>
    </w:p>
    <w:p w14:paraId="496C66F9" w14:textId="0B9BD354" w:rsidR="00B36AC2" w:rsidRDefault="00B36AC2" w:rsidP="00B36AC2">
      <w:pPr>
        <w:pStyle w:val="a3"/>
        <w:spacing w:line="240" w:lineRule="auto"/>
        <w:ind w:firstLine="0"/>
        <w:rPr>
          <w:rFonts w:ascii="GHEA Grapalat" w:hAnsi="GHEA Grapalat"/>
          <w:b/>
          <w:i w:val="0"/>
          <w:sz w:val="24"/>
          <w:szCs w:val="24"/>
        </w:rPr>
      </w:pPr>
      <w:r>
        <w:rPr>
          <w:rFonts w:ascii="GHEA Grapalat" w:hAnsi="GHEA Grapalat"/>
          <w:i w:val="0"/>
          <w:sz w:val="24"/>
          <w:szCs w:val="24"/>
        </w:rPr>
        <w:t xml:space="preserve">Электронная почта: </w:t>
      </w:r>
      <w:hyperlink r:id="rId8" w:history="1">
        <w:r w:rsidRPr="009508FC">
          <w:rPr>
            <w:rStyle w:val="a9"/>
            <w:rFonts w:ascii="GHEA Grapalat" w:hAnsi="GHEA Grapalat"/>
            <w:b/>
            <w:i w:val="0"/>
            <w:sz w:val="24"/>
            <w:szCs w:val="24"/>
          </w:rPr>
          <w:t>procurement@ncdc.am</w:t>
        </w:r>
      </w:hyperlink>
    </w:p>
    <w:p w14:paraId="55B72F1A" w14:textId="77777777" w:rsidR="00B36AC2" w:rsidRDefault="00B36AC2" w:rsidP="00B36AC2">
      <w:pPr>
        <w:pStyle w:val="a3"/>
        <w:spacing w:line="240" w:lineRule="auto"/>
        <w:ind w:firstLine="0"/>
        <w:rPr>
          <w:rFonts w:ascii="GHEA Grapalat" w:hAnsi="GHEA Grapalat"/>
          <w:b/>
          <w:i w:val="0"/>
          <w:sz w:val="24"/>
          <w:szCs w:val="24"/>
          <w:lang w:val="af-ZA"/>
        </w:rPr>
      </w:pPr>
    </w:p>
    <w:p w14:paraId="6ADDA96A" w14:textId="5EB74B1A" w:rsidR="00BE1C5E" w:rsidRPr="00B36AC2" w:rsidRDefault="00B36AC2" w:rsidP="00B36AC2">
      <w:pPr>
        <w:pStyle w:val="a3"/>
        <w:widowControl w:val="0"/>
        <w:spacing w:after="160" w:line="240" w:lineRule="auto"/>
        <w:ind w:firstLine="0"/>
        <w:rPr>
          <w:rFonts w:ascii="GHEA Grapalat" w:hAnsi="GHEA Grapalat"/>
          <w:i w:val="0"/>
          <w:iCs/>
          <w:sz w:val="22"/>
          <w:szCs w:val="22"/>
        </w:rPr>
      </w:pPr>
      <w:r w:rsidRPr="00B36AC2">
        <w:rPr>
          <w:rFonts w:ascii="GHEA Grapalat" w:hAnsi="GHEA Grapalat"/>
          <w:i w:val="0"/>
          <w:iCs/>
          <w:sz w:val="22"/>
          <w:szCs w:val="22"/>
        </w:rPr>
        <w:t>Заказчик</w:t>
      </w:r>
      <w:r w:rsidRPr="00B36AC2">
        <w:rPr>
          <w:rFonts w:ascii="GHEA Grapalat" w:hAnsi="GHEA Grapalat"/>
          <w:b/>
          <w:i w:val="0"/>
          <w:iCs/>
          <w:sz w:val="22"/>
          <w:szCs w:val="22"/>
        </w:rPr>
        <w:t xml:space="preserve"> ГНО «Национальный центр по контролю и профилактике заболеваний» МЗ РА</w:t>
      </w:r>
    </w:p>
    <w:p w14:paraId="06E1F42D" w14:textId="1C1DA957" w:rsidR="00915A97" w:rsidRPr="00D5443D" w:rsidRDefault="00915A97" w:rsidP="00B46D58">
      <w:pPr>
        <w:pStyle w:val="a3"/>
        <w:widowControl w:val="0"/>
        <w:spacing w:after="160" w:line="240" w:lineRule="auto"/>
        <w:ind w:left="3969" w:firstLine="0"/>
        <w:rPr>
          <w:rFonts w:ascii="GHEA Grapalat" w:hAnsi="GHEA Grapalat"/>
          <w:i w:val="0"/>
          <w:sz w:val="16"/>
          <w:szCs w:val="16"/>
        </w:rPr>
      </w:pPr>
      <w:r>
        <w:rPr>
          <w:rFonts w:ascii="GHEA Grapalat" w:hAnsi="GHEA Grapalat" w:cs="Sylfaen"/>
          <w:b/>
        </w:rPr>
        <w:br w:type="page"/>
      </w:r>
    </w:p>
    <w:p w14:paraId="25611DD8" w14:textId="77777777" w:rsidR="00096865" w:rsidRPr="009044F1" w:rsidRDefault="00096865" w:rsidP="00B46D58">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14:paraId="5B06B8D7" w14:textId="5F0A6751" w:rsidR="00096865" w:rsidRPr="009044F1" w:rsidRDefault="005D7731" w:rsidP="00BD76EE">
      <w:pPr>
        <w:pStyle w:val="aa"/>
        <w:widowControl w:val="0"/>
        <w:spacing w:after="160"/>
        <w:ind w:firstLine="567"/>
        <w:jc w:val="right"/>
        <w:rPr>
          <w:rFonts w:ascii="GHEA Grapalat" w:hAnsi="GHEA Grapalat"/>
        </w:rPr>
      </w:pPr>
      <w:r w:rsidRPr="009044F1">
        <w:rPr>
          <w:rFonts w:ascii="GHEA Grapalat" w:hAnsi="GHEA Grapalat"/>
        </w:rPr>
        <w:t>Решением Оценочной комиссии открытого конкурса</w:t>
      </w:r>
      <w:r w:rsidR="001B32D9" w:rsidRPr="001B32D9">
        <w:rPr>
          <w:rFonts w:ascii="GHEA Grapalat" w:hAnsi="GHEA Grapalat" w:cs="Sylfaen"/>
          <w:i/>
        </w:rPr>
        <w:br/>
      </w:r>
      <w:r w:rsidR="00096865" w:rsidRPr="009044F1">
        <w:rPr>
          <w:rFonts w:ascii="GHEA Grapalat" w:hAnsi="GHEA Grapalat"/>
          <w:i/>
        </w:rPr>
        <w:t xml:space="preserve">под кодом </w:t>
      </w:r>
      <w:r w:rsidR="00BD76EE">
        <w:rPr>
          <w:rFonts w:ascii="GHEA Grapalat" w:hAnsi="GHEA Grapalat"/>
          <w:i/>
        </w:rPr>
        <w:t xml:space="preserve">ԳՀԱՇՁԲ-ՀՎԿԱԿ-2025-50        </w:t>
      </w:r>
      <w:r w:rsidR="001B32D9" w:rsidRPr="001B32D9">
        <w:rPr>
          <w:rFonts w:ascii="GHEA Grapalat" w:hAnsi="GHEA Grapalat" w:cs="Times Armenian"/>
          <w:i/>
        </w:rPr>
        <w:br/>
      </w:r>
      <w:r w:rsidR="00BD76EE" w:rsidRPr="00192103">
        <w:rPr>
          <w:rFonts w:ascii="GHEA Grapalat" w:hAnsi="GHEA Grapalat"/>
          <w:i/>
        </w:rPr>
        <w:t xml:space="preserve">№ 1 от </w:t>
      </w:r>
      <w:r w:rsidR="00BD76EE" w:rsidRPr="00BD76EE">
        <w:rPr>
          <w:rFonts w:ascii="GHEA Grapalat" w:hAnsi="GHEA Grapalat"/>
          <w:i/>
        </w:rPr>
        <w:t>10</w:t>
      </w:r>
      <w:r w:rsidR="00BD76EE">
        <w:rPr>
          <w:rFonts w:ascii="GHEA Grapalat" w:hAnsi="GHEA Grapalat"/>
          <w:i/>
        </w:rPr>
        <w:t xml:space="preserve"> июля 202</w:t>
      </w:r>
      <w:r w:rsidR="00BD76EE" w:rsidRPr="00BD76EE">
        <w:rPr>
          <w:rFonts w:ascii="GHEA Grapalat" w:hAnsi="GHEA Grapalat"/>
          <w:i/>
        </w:rPr>
        <w:t>5</w:t>
      </w:r>
      <w:r w:rsidR="00BD76EE" w:rsidRPr="00192103">
        <w:rPr>
          <w:rFonts w:ascii="GHEA Grapalat" w:hAnsi="GHEA Grapalat"/>
          <w:i/>
        </w:rPr>
        <w:t xml:space="preserve"> г</w:t>
      </w:r>
    </w:p>
    <w:p w14:paraId="2BEE066B" w14:textId="77777777" w:rsidR="00096865" w:rsidRPr="003A1EBB" w:rsidRDefault="00096865" w:rsidP="00B46D58">
      <w:pPr>
        <w:pStyle w:val="aa"/>
        <w:widowControl w:val="0"/>
        <w:spacing w:after="160"/>
        <w:ind w:right="-7" w:firstLine="567"/>
        <w:jc w:val="center"/>
        <w:rPr>
          <w:rFonts w:ascii="GHEA Grapalat" w:hAnsi="GHEA Grapalat"/>
        </w:rPr>
      </w:pPr>
    </w:p>
    <w:p w14:paraId="65790971" w14:textId="77777777" w:rsidR="000763E5" w:rsidRPr="003A1EBB" w:rsidRDefault="000763E5" w:rsidP="00B46D58">
      <w:pPr>
        <w:pStyle w:val="aa"/>
        <w:widowControl w:val="0"/>
        <w:spacing w:after="160"/>
        <w:ind w:right="-7" w:firstLine="567"/>
        <w:jc w:val="center"/>
        <w:rPr>
          <w:rFonts w:ascii="GHEA Grapalat" w:hAnsi="GHEA Grapalat"/>
        </w:rPr>
      </w:pPr>
    </w:p>
    <w:p w14:paraId="1B19208E" w14:textId="77777777" w:rsidR="00BD76EE" w:rsidRPr="00E063D7" w:rsidRDefault="00BD76EE" w:rsidP="00BD76EE">
      <w:pPr>
        <w:pStyle w:val="aa"/>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aff7"/>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14:paraId="2E029DE9" w14:textId="77777777" w:rsidR="00BD76EE" w:rsidRPr="003A1EBB" w:rsidRDefault="00BD76EE" w:rsidP="00BD76EE">
      <w:pPr>
        <w:pStyle w:val="aa"/>
        <w:widowControl w:val="0"/>
        <w:spacing w:after="160"/>
        <w:ind w:right="-7" w:firstLine="567"/>
        <w:jc w:val="center"/>
        <w:rPr>
          <w:rFonts w:ascii="GHEA Grapalat" w:hAnsi="GHEA Grapalat"/>
        </w:rPr>
      </w:pPr>
    </w:p>
    <w:p w14:paraId="3570C192" w14:textId="77777777" w:rsidR="00BD76EE" w:rsidRPr="003A1EBB" w:rsidRDefault="00BD76EE" w:rsidP="00BD76EE">
      <w:pPr>
        <w:pStyle w:val="aa"/>
        <w:widowControl w:val="0"/>
        <w:spacing w:after="160"/>
        <w:ind w:right="-7" w:firstLine="567"/>
        <w:jc w:val="center"/>
        <w:rPr>
          <w:rFonts w:ascii="GHEA Grapalat" w:hAnsi="GHEA Grapalat"/>
        </w:rPr>
      </w:pPr>
    </w:p>
    <w:p w14:paraId="41BED448" w14:textId="77777777" w:rsidR="00BD76EE" w:rsidRPr="003A1EBB" w:rsidRDefault="00BD76EE" w:rsidP="00BD76EE">
      <w:pPr>
        <w:pStyle w:val="aa"/>
        <w:widowControl w:val="0"/>
        <w:spacing w:after="160"/>
        <w:ind w:right="-7" w:firstLine="567"/>
        <w:jc w:val="center"/>
        <w:rPr>
          <w:rFonts w:ascii="GHEA Grapalat" w:hAnsi="GHEA Grapalat"/>
        </w:rPr>
      </w:pPr>
    </w:p>
    <w:p w14:paraId="50E2AA9E" w14:textId="77777777" w:rsidR="00BD76EE" w:rsidRPr="009044F1" w:rsidRDefault="00BD76EE" w:rsidP="00BD76EE">
      <w:pPr>
        <w:pStyle w:val="aa"/>
        <w:widowControl w:val="0"/>
        <w:spacing w:after="160"/>
        <w:ind w:right="-7" w:firstLine="567"/>
        <w:jc w:val="center"/>
        <w:rPr>
          <w:rFonts w:ascii="GHEA Grapalat" w:hAnsi="GHEA Grapalat" w:cs="Sylfaen"/>
        </w:rPr>
      </w:pPr>
      <w:r>
        <w:rPr>
          <w:rFonts w:ascii="GHEA Grapalat" w:hAnsi="GHEA Grapalat"/>
        </w:rPr>
        <w:t>ПРИГЛАШЕНИ</w:t>
      </w:r>
      <w:r w:rsidRPr="009044F1">
        <w:rPr>
          <w:rFonts w:ascii="GHEA Grapalat" w:hAnsi="GHEA Grapalat"/>
        </w:rPr>
        <w:t>Е</w:t>
      </w:r>
    </w:p>
    <w:p w14:paraId="22B84EC9" w14:textId="77777777" w:rsidR="00BD76EE" w:rsidRPr="009044F1" w:rsidRDefault="00BD76EE" w:rsidP="00BD76EE">
      <w:pPr>
        <w:pStyle w:val="aa"/>
        <w:widowControl w:val="0"/>
        <w:spacing w:after="160"/>
        <w:ind w:right="-7" w:firstLine="567"/>
        <w:jc w:val="center"/>
        <w:rPr>
          <w:rFonts w:ascii="GHEA Grapalat" w:hAnsi="GHEA Grapalat" w:cs="Sylfaen"/>
        </w:rPr>
      </w:pPr>
    </w:p>
    <w:p w14:paraId="13B33144" w14:textId="77777777" w:rsidR="00BD76EE" w:rsidRPr="009044F1" w:rsidRDefault="00BD76EE" w:rsidP="00BD76EE">
      <w:pPr>
        <w:pStyle w:val="aa"/>
        <w:widowControl w:val="0"/>
        <w:spacing w:after="160"/>
        <w:ind w:right="-7" w:firstLine="567"/>
        <w:jc w:val="center"/>
        <w:rPr>
          <w:rFonts w:ascii="GHEA Grapalat" w:hAnsi="GHEA Grapalat" w:cs="Sylfaen"/>
        </w:rPr>
      </w:pPr>
    </w:p>
    <w:p w14:paraId="5C75B2AD" w14:textId="77777777" w:rsidR="00BD76EE" w:rsidRDefault="00BD76EE" w:rsidP="00BD76EE">
      <w:pPr>
        <w:pStyle w:val="aa"/>
        <w:widowControl w:val="0"/>
        <w:spacing w:after="160"/>
        <w:ind w:right="-7"/>
        <w:jc w:val="center"/>
        <w:rPr>
          <w:rFonts w:ascii="GHEA Grapalat" w:hAnsi="GHEA Grapalat"/>
          <w:b/>
        </w:rPr>
      </w:pPr>
    </w:p>
    <w:p w14:paraId="2A5480CC" w14:textId="136D4CF6" w:rsidR="00BD76EE" w:rsidRPr="003B5B7B" w:rsidRDefault="00BD76EE" w:rsidP="00BD76EE">
      <w:pPr>
        <w:pStyle w:val="aa"/>
        <w:widowControl w:val="0"/>
        <w:spacing w:after="160"/>
        <w:ind w:right="-7"/>
        <w:jc w:val="center"/>
        <w:rPr>
          <w:rFonts w:ascii="GHEA Grapalat" w:hAnsi="GHEA Grapalat"/>
          <w:b/>
        </w:rPr>
      </w:pPr>
      <w:r w:rsidRPr="003B5B7B">
        <w:rPr>
          <w:rFonts w:ascii="GHEA Grapalat" w:hAnsi="GHEA Grapalat"/>
          <w:b/>
        </w:rPr>
        <w:t xml:space="preserve">НА ЗАПРОС КОТИРОВОК, ОБЪЯВЛЕННЫЙ С ЦЕЛЬЮ ПРИОБРЕТЕНИЯ </w:t>
      </w:r>
      <w:r w:rsidRPr="00BD76EE">
        <w:rPr>
          <w:rFonts w:ascii="GHEA Grapalat" w:hAnsi="GHEA Grapalat"/>
          <w:b/>
        </w:rPr>
        <w:t>МОНТАЖНЫЕ РАБОТЫ ХОЛОДИЛЬНЫХ КАМЕР /ДЕМОНТАЖ, МОНТАЖ/</w:t>
      </w:r>
      <w:r w:rsidRPr="003B5B7B">
        <w:rPr>
          <w:rFonts w:ascii="GHEA Grapalat" w:hAnsi="GHEA Grapalat"/>
          <w:b/>
        </w:rPr>
        <w:t>ДЛЯ НУЖД ГНО «НАЦИОНАЛЬН</w:t>
      </w:r>
      <w:r>
        <w:rPr>
          <w:rFonts w:ascii="GHEA Grapalat" w:hAnsi="GHEA Grapalat"/>
          <w:b/>
        </w:rPr>
        <w:t xml:space="preserve">ОГО </w:t>
      </w:r>
      <w:r w:rsidRPr="003B5B7B">
        <w:rPr>
          <w:rFonts w:ascii="GHEA Grapalat" w:hAnsi="GHEA Grapalat"/>
          <w:b/>
        </w:rPr>
        <w:t>ЦЕНТР</w:t>
      </w:r>
      <w:r>
        <w:rPr>
          <w:rFonts w:ascii="GHEA Grapalat" w:hAnsi="GHEA Grapalat"/>
          <w:b/>
        </w:rPr>
        <w:t>А</w:t>
      </w:r>
      <w:r w:rsidRPr="003B5B7B">
        <w:rPr>
          <w:rFonts w:ascii="GHEA Grapalat" w:hAnsi="GHEA Grapalat"/>
          <w:b/>
        </w:rPr>
        <w:t xml:space="preserve"> ПО КОНТРОЛЮ И ПРОФИЛАКТИКЕ ЗАБОЛЕВАНИЙ» МЗ РА</w:t>
      </w:r>
    </w:p>
    <w:p w14:paraId="06DDE5CF" w14:textId="77777777" w:rsidR="00BD76EE" w:rsidRPr="009044F1" w:rsidRDefault="00BD76EE" w:rsidP="00BD76EE">
      <w:pPr>
        <w:pStyle w:val="aa"/>
        <w:widowControl w:val="0"/>
        <w:spacing w:after="160"/>
        <w:ind w:right="-7" w:firstLine="567"/>
        <w:jc w:val="center"/>
        <w:rPr>
          <w:rFonts w:ascii="GHEA Grapalat" w:hAnsi="GHEA Grapalat"/>
        </w:rPr>
      </w:pPr>
    </w:p>
    <w:p w14:paraId="09C5E58F" w14:textId="77777777" w:rsidR="00BD76EE" w:rsidRPr="009044F1" w:rsidRDefault="00BD76EE" w:rsidP="00BD76EE">
      <w:pPr>
        <w:pStyle w:val="aa"/>
        <w:widowControl w:val="0"/>
        <w:spacing w:after="160"/>
        <w:ind w:right="-7" w:firstLine="567"/>
        <w:jc w:val="center"/>
        <w:rPr>
          <w:rFonts w:ascii="GHEA Grapalat" w:hAnsi="GHEA Grapalat"/>
        </w:rPr>
      </w:pPr>
    </w:p>
    <w:p w14:paraId="08044AA3" w14:textId="77777777" w:rsidR="00BD76EE" w:rsidRDefault="00BD76EE" w:rsidP="00BD76EE">
      <w:pPr>
        <w:widowControl w:val="0"/>
        <w:spacing w:after="160"/>
        <w:ind w:firstLine="567"/>
        <w:jc w:val="both"/>
        <w:rPr>
          <w:rFonts w:ascii="GHEA Grapalat" w:hAnsi="GHEA Grapalat"/>
          <w:b/>
          <w:i/>
          <w:color w:val="FF0000"/>
        </w:rPr>
      </w:pPr>
    </w:p>
    <w:p w14:paraId="27AFFEB9" w14:textId="77777777" w:rsidR="00BD76EE" w:rsidRDefault="00BD76EE" w:rsidP="00BD76EE">
      <w:pPr>
        <w:widowControl w:val="0"/>
        <w:spacing w:after="160"/>
        <w:ind w:firstLine="567"/>
        <w:jc w:val="both"/>
        <w:rPr>
          <w:rFonts w:ascii="GHEA Grapalat" w:hAnsi="GHEA Grapalat"/>
          <w:b/>
          <w:i/>
          <w:color w:val="FF0000"/>
        </w:rPr>
      </w:pPr>
    </w:p>
    <w:p w14:paraId="25CBB8D4" w14:textId="77777777" w:rsidR="00BD76EE" w:rsidRDefault="00BD76EE" w:rsidP="00BD76EE">
      <w:pPr>
        <w:widowControl w:val="0"/>
        <w:spacing w:after="160"/>
        <w:ind w:firstLine="567"/>
        <w:jc w:val="both"/>
        <w:rPr>
          <w:rFonts w:ascii="GHEA Grapalat" w:hAnsi="GHEA Grapalat"/>
          <w:b/>
          <w:i/>
          <w:color w:val="FF0000"/>
        </w:rPr>
      </w:pPr>
    </w:p>
    <w:p w14:paraId="137E6AA5" w14:textId="77777777" w:rsidR="00BD76EE" w:rsidRDefault="00BD76EE" w:rsidP="00BD76EE">
      <w:pPr>
        <w:widowControl w:val="0"/>
        <w:spacing w:after="160"/>
        <w:ind w:firstLine="567"/>
        <w:jc w:val="both"/>
        <w:rPr>
          <w:rFonts w:ascii="GHEA Grapalat" w:hAnsi="GHEA Grapalat"/>
          <w:b/>
          <w:i/>
          <w:color w:val="FF0000"/>
        </w:rPr>
      </w:pPr>
    </w:p>
    <w:p w14:paraId="73CDF64F" w14:textId="77777777" w:rsidR="00BD76EE" w:rsidRDefault="00BD76EE" w:rsidP="00BD76EE">
      <w:pPr>
        <w:widowControl w:val="0"/>
        <w:spacing w:after="160"/>
        <w:ind w:firstLine="567"/>
        <w:jc w:val="both"/>
        <w:rPr>
          <w:rFonts w:ascii="GHEA Grapalat" w:hAnsi="GHEA Grapalat"/>
          <w:b/>
          <w:i/>
          <w:color w:val="FF0000"/>
        </w:rPr>
      </w:pPr>
    </w:p>
    <w:p w14:paraId="3F6F21A5" w14:textId="77777777" w:rsidR="00BD76EE" w:rsidRPr="005677E6" w:rsidRDefault="00BD76EE" w:rsidP="00BD76EE">
      <w:pPr>
        <w:widowControl w:val="0"/>
        <w:spacing w:after="160"/>
        <w:ind w:firstLine="567"/>
        <w:jc w:val="both"/>
        <w:rPr>
          <w:rFonts w:ascii="GHEA Grapalat" w:hAnsi="GHEA Grapalat" w:cs="Sylfaen"/>
          <w:b/>
          <w:i/>
          <w:color w:val="FF0000"/>
        </w:rPr>
      </w:pPr>
      <w:r w:rsidRPr="005677E6">
        <w:rPr>
          <w:rFonts w:ascii="GHEA Grapalat" w:hAnsi="GHEA Grapalat"/>
          <w:b/>
          <w:i/>
          <w:color w:val="FF0000"/>
        </w:rPr>
        <w:t>Уважаемый участник, прежде чем составить и подать заявку просим Вас</w:t>
      </w:r>
      <w:r w:rsidRPr="005677E6">
        <w:rPr>
          <w:rFonts w:ascii="Courier New" w:hAnsi="Courier New" w:cs="Courier New"/>
          <w:b/>
          <w:i/>
          <w:color w:val="FF0000"/>
          <w:lang w:val="en-US"/>
        </w:rPr>
        <w:t> </w:t>
      </w:r>
      <w:r w:rsidRPr="005677E6">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14:paraId="228FB3B4" w14:textId="77777777" w:rsidR="00CE0D95" w:rsidRPr="009044F1" w:rsidRDefault="00CE0D95" w:rsidP="00B46D58">
      <w:pPr>
        <w:pStyle w:val="aa"/>
        <w:widowControl w:val="0"/>
        <w:spacing w:after="160"/>
        <w:ind w:right="-7" w:firstLine="567"/>
        <w:jc w:val="center"/>
        <w:rPr>
          <w:rFonts w:ascii="GHEA Grapalat" w:hAnsi="GHEA Grapalat"/>
        </w:rPr>
      </w:pPr>
    </w:p>
    <w:p w14:paraId="7DEDD030" w14:textId="77777777" w:rsidR="000763E5" w:rsidRDefault="000763E5" w:rsidP="00B46D58">
      <w:pPr>
        <w:rPr>
          <w:rFonts w:ascii="GHEA Grapalat" w:hAnsi="GHEA Grapalat"/>
        </w:rPr>
      </w:pPr>
      <w:r>
        <w:rPr>
          <w:rFonts w:ascii="GHEA Grapalat" w:hAnsi="GHEA Grapalat"/>
        </w:rPr>
        <w:br w:type="page"/>
      </w:r>
    </w:p>
    <w:p w14:paraId="52C60D1B" w14:textId="77777777" w:rsidR="00BD76EE" w:rsidRDefault="00BD76EE" w:rsidP="00B46D58">
      <w:pPr>
        <w:widowControl w:val="0"/>
        <w:spacing w:after="160"/>
        <w:jc w:val="center"/>
        <w:rPr>
          <w:rFonts w:ascii="GHEA Grapalat" w:hAnsi="GHEA Grapalat"/>
          <w:b/>
        </w:rPr>
      </w:pPr>
    </w:p>
    <w:p w14:paraId="06FF9B96" w14:textId="0F733BB3" w:rsidR="00160AE4" w:rsidRPr="009044F1" w:rsidRDefault="00160AE4" w:rsidP="00B46D58">
      <w:pPr>
        <w:widowControl w:val="0"/>
        <w:spacing w:after="160"/>
        <w:jc w:val="center"/>
        <w:rPr>
          <w:rFonts w:ascii="GHEA Grapalat" w:hAnsi="GHEA Grapalat"/>
          <w:b/>
        </w:rPr>
      </w:pPr>
      <w:r w:rsidRPr="009044F1">
        <w:rPr>
          <w:rFonts w:ascii="GHEA Grapalat" w:hAnsi="GHEA Grapalat"/>
          <w:b/>
        </w:rPr>
        <w:t>СОДЕРЖАНИЕ</w:t>
      </w:r>
    </w:p>
    <w:p w14:paraId="17007A6C" w14:textId="77777777" w:rsidR="00160AE4" w:rsidRPr="00BD76EE" w:rsidRDefault="00160AE4" w:rsidP="00B46D58">
      <w:pPr>
        <w:widowControl w:val="0"/>
        <w:spacing w:after="160"/>
        <w:ind w:firstLine="567"/>
        <w:jc w:val="center"/>
        <w:rPr>
          <w:rFonts w:ascii="GHEA Grapalat" w:hAnsi="GHEA Grapalat"/>
          <w:i/>
          <w:sz w:val="18"/>
          <w:szCs w:val="18"/>
        </w:rPr>
      </w:pPr>
    </w:p>
    <w:p w14:paraId="76D6C4DE" w14:textId="77777777" w:rsidR="00BD76EE" w:rsidRPr="00BD76EE" w:rsidRDefault="00BD76EE" w:rsidP="00BD76EE">
      <w:pPr>
        <w:pStyle w:val="aa"/>
        <w:widowControl w:val="0"/>
        <w:spacing w:after="160"/>
        <w:ind w:right="-7"/>
        <w:jc w:val="center"/>
        <w:rPr>
          <w:rFonts w:ascii="GHEA Grapalat" w:hAnsi="GHEA Grapalat"/>
          <w:b/>
          <w:sz w:val="18"/>
          <w:szCs w:val="18"/>
        </w:rPr>
      </w:pPr>
      <w:r w:rsidRPr="00BD76EE">
        <w:rPr>
          <w:rFonts w:ascii="GHEA Grapalat" w:hAnsi="GHEA Grapalat"/>
          <w:b/>
          <w:sz w:val="18"/>
          <w:szCs w:val="18"/>
        </w:rPr>
        <w:t>НА ЗАПРОС КОТИРОВОК, ОБЪЯВЛЕННЫЙ С ЦЕЛЬЮ ПРИОБРЕТЕНИЯ МОНТАЖНЫЕ РАБОТЫ ХОЛОДИЛЬНЫХ КАМЕР /ДЕМОНТАЖ, МОНТАЖ/ДЛЯ НУЖД ГНО «НАЦИОНАЛЬНОГО ЦЕНТРА ПО КОНТРОЛЮ И ПРОФИЛАКТИКЕ ЗАБОЛЕВАНИЙ» МЗ РА</w:t>
      </w:r>
    </w:p>
    <w:p w14:paraId="5B16C58C" w14:textId="77777777" w:rsidR="00160AE4" w:rsidRPr="003A1EBB" w:rsidRDefault="00160AE4" w:rsidP="00B46D58">
      <w:pPr>
        <w:widowControl w:val="0"/>
        <w:spacing w:after="160"/>
        <w:ind w:firstLine="567"/>
        <w:jc w:val="center"/>
        <w:rPr>
          <w:rFonts w:ascii="GHEA Grapalat" w:hAnsi="GHEA Grapalat"/>
        </w:rPr>
      </w:pPr>
    </w:p>
    <w:p w14:paraId="13A582A0" w14:textId="6223C29A"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B36AC2">
        <w:rPr>
          <w:rFonts w:ascii="GHEA Grapalat" w:hAnsi="GHEA Grapalat"/>
          <w:b/>
        </w:rPr>
        <w:t>ЗАПРОСЕ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4F90E3C7" w14:textId="77777777" w:rsidR="00C67E80" w:rsidRPr="009044F1" w:rsidRDefault="00C67E80" w:rsidP="00B46D58">
      <w:pPr>
        <w:widowControl w:val="0"/>
        <w:spacing w:after="160"/>
        <w:jc w:val="center"/>
        <w:rPr>
          <w:rFonts w:ascii="GHEA Grapalat" w:hAnsi="GHEA Grapalat" w:cs="Sylfaen"/>
          <w:b/>
        </w:rPr>
      </w:pPr>
    </w:p>
    <w:p w14:paraId="047F3737"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1F75FE5E" w14:textId="77777777" w:rsidR="002E069D" w:rsidRPr="008842CE" w:rsidRDefault="002E069D" w:rsidP="00B46D58">
      <w:pPr>
        <w:widowControl w:val="0"/>
        <w:spacing w:after="160"/>
        <w:jc w:val="center"/>
        <w:rPr>
          <w:rFonts w:ascii="GHEA Grapalat" w:hAnsi="GHEA Grapalat"/>
        </w:rPr>
      </w:pPr>
    </w:p>
    <w:p w14:paraId="0CAC174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4105719B"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08E4225A"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33067E69"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1B2C3FF7"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B9E9497"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5DB71EA0" w14:textId="05C2AFF4"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7.</w:t>
      </w:r>
      <w:r w:rsidR="005D191A" w:rsidRPr="003A1EBB">
        <w:rPr>
          <w:rFonts w:ascii="GHEA Grapalat" w:hAnsi="GHEA Grapalat"/>
        </w:rPr>
        <w:tab/>
      </w:r>
      <w:r w:rsidRPr="009044F1">
        <w:rPr>
          <w:rFonts w:ascii="GHEA Grapalat" w:hAnsi="GHEA Grapalat"/>
        </w:rPr>
        <w:t xml:space="preserve"> </w:t>
      </w:r>
    </w:p>
    <w:p w14:paraId="551EBBB0"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1713276E"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54DC6E4B"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14:paraId="27800A17"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760FDBD6"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5BB68DE7" w14:textId="77777777" w:rsidR="00BD76EE" w:rsidRDefault="00BD76EE" w:rsidP="00B46D58">
      <w:pPr>
        <w:widowControl w:val="0"/>
        <w:spacing w:after="160"/>
        <w:jc w:val="center"/>
        <w:rPr>
          <w:rFonts w:ascii="GHEA Grapalat" w:hAnsi="GHEA Grapalat"/>
          <w:b/>
        </w:rPr>
      </w:pPr>
    </w:p>
    <w:p w14:paraId="19C410C6" w14:textId="0772D734"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2E72796B" w14:textId="021A5482"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B36AC2">
        <w:rPr>
          <w:rFonts w:ascii="GHEA Grapalat" w:hAnsi="GHEA Grapalat"/>
          <w:b/>
        </w:rPr>
        <w:t>ЗАПРОСЕ КОТИРОВОК</w:t>
      </w:r>
    </w:p>
    <w:p w14:paraId="78A8DCA7" w14:textId="77777777" w:rsidR="00520F57" w:rsidRPr="008842CE" w:rsidRDefault="00520F57" w:rsidP="00B46D58">
      <w:pPr>
        <w:widowControl w:val="0"/>
        <w:spacing w:after="160"/>
        <w:jc w:val="center"/>
        <w:rPr>
          <w:rFonts w:ascii="GHEA Grapalat" w:hAnsi="GHEA Grapalat"/>
          <w:b/>
        </w:rPr>
      </w:pPr>
    </w:p>
    <w:p w14:paraId="0125EA42"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2698958F"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46AE4F8A"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0FDFCC83" w14:textId="62940F2B" w:rsidR="00096865" w:rsidRPr="006D2DF7" w:rsidRDefault="00E17B7F" w:rsidP="00BD76EE">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w:t>
      </w:r>
      <w:r w:rsidR="00B36AC2">
        <w:rPr>
          <w:rFonts w:ascii="GHEA Grapalat" w:hAnsi="GHEA Grapalat"/>
          <w:spacing w:val="-6"/>
        </w:rPr>
        <w:t>О запросе котировок</w:t>
      </w:r>
      <w:r w:rsidR="00096865" w:rsidRPr="006D2DF7">
        <w:rPr>
          <w:rFonts w:ascii="GHEA Grapalat" w:hAnsi="GHEA Grapalat"/>
          <w:spacing w:val="-6"/>
        </w:rPr>
        <w:t xml:space="preserve">, проводимом под кодом </w:t>
      </w:r>
      <w:r w:rsidR="00BD76EE">
        <w:rPr>
          <w:rFonts w:ascii="GHEA Grapalat" w:hAnsi="GHEA Grapalat"/>
          <w:spacing w:val="-6"/>
        </w:rPr>
        <w:t xml:space="preserve">ԳՀԱՇՁԲ-ՀՎԿԱԿ-2025-50     </w:t>
      </w:r>
      <w:proofErr w:type="gramStart"/>
      <w:r w:rsidR="00BD76EE">
        <w:rPr>
          <w:rFonts w:ascii="GHEA Grapalat" w:hAnsi="GHEA Grapalat"/>
          <w:spacing w:val="-6"/>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14:paraId="17B5715E" w14:textId="77777777"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26CAEA55" w14:textId="77777777"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518C87C9" w14:textId="77777777"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916D20D" w14:textId="7DECFABF" w:rsidR="00096865" w:rsidRPr="00BD76EE" w:rsidRDefault="00A81DD5" w:rsidP="00BD76EE">
      <w:pPr>
        <w:pStyle w:val="23"/>
        <w:widowControl w:val="0"/>
        <w:spacing w:after="160" w:line="240" w:lineRule="auto"/>
        <w:ind w:firstLine="567"/>
        <w:jc w:val="center"/>
        <w:rPr>
          <w:rFonts w:ascii="GHEA Grapalat" w:hAnsi="GHEA Grapalat"/>
          <w:b/>
          <w:bCs/>
        </w:rPr>
      </w:pPr>
      <w:r w:rsidRPr="009044F1">
        <w:rPr>
          <w:rFonts w:ascii="GHEA Grapalat" w:hAnsi="GHEA Grapalat"/>
          <w:sz w:val="24"/>
          <w:szCs w:val="24"/>
        </w:rPr>
        <w:t xml:space="preserve">Адрес электронной почты секретаря оценочной комиссии </w:t>
      </w:r>
      <w:r w:rsidR="00BD76EE" w:rsidRPr="00AE6F03">
        <w:rPr>
          <w:rFonts w:ascii="GHEA Grapalat" w:hAnsi="GHEA Grapalat"/>
          <w:b/>
          <w:sz w:val="24"/>
          <w:szCs w:val="24"/>
          <w:lang w:val="en-GB"/>
        </w:rPr>
        <w:t>procurement</w:t>
      </w:r>
      <w:r w:rsidR="00BD76EE" w:rsidRPr="00AE6F03">
        <w:rPr>
          <w:rFonts w:ascii="GHEA Grapalat" w:hAnsi="GHEA Grapalat"/>
          <w:b/>
          <w:sz w:val="24"/>
          <w:szCs w:val="24"/>
        </w:rPr>
        <w:t>@</w:t>
      </w:r>
      <w:proofErr w:type="spellStart"/>
      <w:r w:rsidR="00BD76EE" w:rsidRPr="00AE6F03">
        <w:rPr>
          <w:rFonts w:ascii="GHEA Grapalat" w:hAnsi="GHEA Grapalat"/>
          <w:b/>
          <w:sz w:val="24"/>
          <w:szCs w:val="24"/>
          <w:lang w:val="en-GB"/>
        </w:rPr>
        <w:t>ncdc</w:t>
      </w:r>
      <w:proofErr w:type="spellEnd"/>
      <w:r w:rsidR="00BD76EE" w:rsidRPr="00AE6F03">
        <w:rPr>
          <w:rFonts w:ascii="GHEA Grapalat" w:hAnsi="GHEA Grapalat"/>
          <w:b/>
          <w:sz w:val="24"/>
          <w:szCs w:val="24"/>
        </w:rPr>
        <w:t>.</w:t>
      </w:r>
      <w:r w:rsidR="00BD76EE" w:rsidRPr="00AE6F03">
        <w:rPr>
          <w:rFonts w:ascii="GHEA Grapalat" w:hAnsi="GHEA Grapalat"/>
          <w:b/>
          <w:sz w:val="24"/>
          <w:szCs w:val="24"/>
          <w:lang w:val="en-GB"/>
        </w:rPr>
        <w:t>am</w:t>
      </w:r>
      <w:r w:rsidR="00BD76EE" w:rsidRPr="009044F1">
        <w:rPr>
          <w:rFonts w:ascii="GHEA Grapalat" w:hAnsi="GHEA Grapalat"/>
        </w:rPr>
        <w:t xml:space="preserve"> </w:t>
      </w:r>
      <w:r w:rsidR="00F5653D" w:rsidRPr="009044F1">
        <w:rPr>
          <w:rFonts w:ascii="GHEA Grapalat" w:hAnsi="GHEA Grapalat"/>
        </w:rPr>
        <w:br w:type="page"/>
      </w:r>
      <w:r w:rsidR="00F5653D" w:rsidRPr="00BD76EE">
        <w:rPr>
          <w:rFonts w:ascii="GHEA Grapalat" w:hAnsi="GHEA Grapalat"/>
          <w:b/>
          <w:bCs/>
        </w:rPr>
        <w:lastRenderedPageBreak/>
        <w:t>ЧАСТЬ I</w:t>
      </w:r>
    </w:p>
    <w:p w14:paraId="5B85295E"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1E90E387" w14:textId="78A1D09C" w:rsidR="00096865" w:rsidRPr="009044F1" w:rsidRDefault="00845AA5" w:rsidP="00B46D58">
      <w:pPr>
        <w:pStyle w:val="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 xml:space="preserve">Предметом закупки является приобретение </w:t>
      </w:r>
      <w:r w:rsidRPr="00BD76EE">
        <w:rPr>
          <w:rFonts w:ascii="GHEA Grapalat" w:hAnsi="GHEA Grapalat"/>
          <w:b/>
          <w:bCs/>
          <w:i w:val="0"/>
          <w:sz w:val="24"/>
          <w:szCs w:val="24"/>
        </w:rPr>
        <w:t>"</w:t>
      </w:r>
      <w:r w:rsidR="00BD76EE" w:rsidRPr="00BD76EE">
        <w:rPr>
          <w:b/>
          <w:bCs/>
        </w:rPr>
        <w:t xml:space="preserve"> </w:t>
      </w:r>
      <w:r w:rsidR="00BD76EE" w:rsidRPr="00BD76EE">
        <w:rPr>
          <w:rFonts w:ascii="GHEA Grapalat" w:hAnsi="GHEA Grapalat"/>
          <w:b/>
          <w:bCs/>
          <w:i w:val="0"/>
          <w:sz w:val="24"/>
          <w:szCs w:val="24"/>
        </w:rPr>
        <w:t>монтажные работы холодильных камер /демонтаж, монтаж/</w:t>
      </w:r>
      <w:r w:rsidR="00BD76EE" w:rsidRPr="00BD76EE">
        <w:rPr>
          <w:rFonts w:ascii="GHEA Grapalat" w:hAnsi="GHEA Grapalat"/>
          <w:b/>
          <w:bCs/>
          <w:i w:val="0"/>
          <w:sz w:val="24"/>
          <w:szCs w:val="24"/>
        </w:rPr>
        <w:t xml:space="preserve"> </w:t>
      </w:r>
      <w:r w:rsidRPr="00BD76EE">
        <w:rPr>
          <w:rFonts w:ascii="GHEA Grapalat" w:hAnsi="GHEA Grapalat"/>
          <w:b/>
          <w:bCs/>
          <w:i w:val="0"/>
          <w:sz w:val="24"/>
          <w:szCs w:val="24"/>
        </w:rPr>
        <w:t>"</w:t>
      </w:r>
      <w:r w:rsidRPr="009044F1">
        <w:rPr>
          <w:rFonts w:ascii="GHEA Grapalat" w:hAnsi="GHEA Grapalat"/>
          <w:i w:val="0"/>
          <w:sz w:val="24"/>
          <w:szCs w:val="24"/>
        </w:rPr>
        <w:t xml:space="preserve"> (далее — также </w:t>
      </w:r>
      <w:r w:rsidR="00EE6232">
        <w:rPr>
          <w:rFonts w:ascii="GHEA Grapalat" w:hAnsi="GHEA Grapalat"/>
          <w:i w:val="0"/>
          <w:sz w:val="24"/>
          <w:szCs w:val="24"/>
        </w:rPr>
        <w:t>работа</w:t>
      </w:r>
      <w:r w:rsidRPr="009044F1">
        <w:rPr>
          <w:rFonts w:ascii="GHEA Grapalat" w:hAnsi="GHEA Grapalat"/>
          <w:i w:val="0"/>
          <w:sz w:val="24"/>
          <w:szCs w:val="24"/>
        </w:rPr>
        <w:t>) для нужд "</w:t>
      </w:r>
      <w:r w:rsidR="00BD76EE" w:rsidRPr="00BD76EE">
        <w:rPr>
          <w:rFonts w:ascii="GHEA Grapalat" w:hAnsi="GHEA Grapalat"/>
          <w:b/>
          <w:i w:val="0"/>
          <w:sz w:val="24"/>
          <w:szCs w:val="24"/>
        </w:rPr>
        <w:t xml:space="preserve"> </w:t>
      </w:r>
      <w:r w:rsidR="00BD76EE" w:rsidRPr="00A67CCA">
        <w:rPr>
          <w:rFonts w:ascii="GHEA Grapalat" w:hAnsi="GHEA Grapalat"/>
          <w:b/>
          <w:i w:val="0"/>
          <w:sz w:val="24"/>
          <w:szCs w:val="24"/>
        </w:rPr>
        <w:t>ГНО «Национальн</w:t>
      </w:r>
      <w:r w:rsidR="00BD76EE">
        <w:rPr>
          <w:rFonts w:ascii="GHEA Grapalat" w:hAnsi="GHEA Grapalat"/>
          <w:b/>
          <w:i w:val="0"/>
          <w:sz w:val="24"/>
          <w:szCs w:val="24"/>
        </w:rPr>
        <w:t>ого</w:t>
      </w:r>
      <w:r w:rsidR="00BD76EE" w:rsidRPr="00A67CCA">
        <w:rPr>
          <w:rFonts w:ascii="GHEA Grapalat" w:hAnsi="GHEA Grapalat"/>
          <w:b/>
          <w:i w:val="0"/>
          <w:sz w:val="24"/>
          <w:szCs w:val="24"/>
        </w:rPr>
        <w:t xml:space="preserve"> центр</w:t>
      </w:r>
      <w:r w:rsidR="00BD76EE">
        <w:rPr>
          <w:rFonts w:ascii="GHEA Grapalat" w:hAnsi="GHEA Grapalat"/>
          <w:b/>
          <w:i w:val="0"/>
          <w:sz w:val="24"/>
          <w:szCs w:val="24"/>
        </w:rPr>
        <w:t xml:space="preserve">а </w:t>
      </w:r>
      <w:r w:rsidR="00BD76EE" w:rsidRPr="00A67CCA">
        <w:rPr>
          <w:rFonts w:ascii="GHEA Grapalat" w:hAnsi="GHEA Grapalat"/>
          <w:b/>
          <w:i w:val="0"/>
          <w:sz w:val="24"/>
          <w:szCs w:val="24"/>
        </w:rPr>
        <w:t xml:space="preserve">по контролю и профилактике заболеваний» МЗ </w:t>
      </w:r>
      <w:proofErr w:type="gramStart"/>
      <w:r w:rsidR="00BD76EE" w:rsidRPr="00A67CCA">
        <w:rPr>
          <w:rFonts w:ascii="GHEA Grapalat" w:hAnsi="GHEA Grapalat"/>
          <w:b/>
          <w:i w:val="0"/>
          <w:sz w:val="24"/>
          <w:szCs w:val="24"/>
        </w:rPr>
        <w:t>РА</w:t>
      </w:r>
      <w:r w:rsidR="00BD76EE" w:rsidRPr="00A67CCA">
        <w:rPr>
          <w:rFonts w:ascii="GHEA Grapalat" w:hAnsi="GHEA Grapalat"/>
          <w:i w:val="0"/>
          <w:sz w:val="24"/>
          <w:szCs w:val="24"/>
        </w:rPr>
        <w:t xml:space="preserve">, </w:t>
      </w:r>
      <w:r w:rsidRPr="009044F1">
        <w:rPr>
          <w:rFonts w:ascii="GHEA Grapalat" w:hAnsi="GHEA Grapalat"/>
          <w:i w:val="0"/>
          <w:sz w:val="24"/>
          <w:szCs w:val="24"/>
        </w:rPr>
        <w:t xml:space="preserve"> которые</w:t>
      </w:r>
      <w:proofErr w:type="gramEnd"/>
      <w:r w:rsidRPr="009044F1">
        <w:rPr>
          <w:rFonts w:ascii="GHEA Grapalat" w:hAnsi="GHEA Grapalat"/>
          <w:i w:val="0"/>
          <w:sz w:val="24"/>
          <w:szCs w:val="24"/>
        </w:rPr>
        <w:t xml:space="preserve"> сгруппированы в лоты "</w:t>
      </w:r>
      <w:r w:rsidR="00BD76EE" w:rsidRPr="00BD76EE">
        <w:rPr>
          <w:rFonts w:ascii="GHEA Grapalat" w:hAnsi="GHEA Grapalat"/>
          <w:b/>
          <w:bCs/>
          <w:i w:val="0"/>
          <w:sz w:val="24"/>
          <w:szCs w:val="24"/>
        </w:rPr>
        <w:t>3</w:t>
      </w:r>
      <w:r w:rsidRPr="00BD76EE">
        <w:rPr>
          <w:rFonts w:ascii="GHEA Grapalat" w:hAnsi="GHEA Grapalat"/>
          <w:b/>
          <w:bCs/>
          <w:i w:val="0"/>
          <w:sz w:val="24"/>
          <w:szCs w:val="24"/>
        </w:rPr>
        <w:t xml:space="preserve"> лотов":</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7DC2D3E0" w14:textId="77777777" w:rsidTr="00FC4AC0">
        <w:trPr>
          <w:jc w:val="center"/>
        </w:trPr>
        <w:tc>
          <w:tcPr>
            <w:tcW w:w="2633" w:type="dxa"/>
            <w:gridSpan w:val="2"/>
            <w:vAlign w:val="center"/>
          </w:tcPr>
          <w:p w14:paraId="3775667E" w14:textId="77777777" w:rsidR="00FC4AC0" w:rsidRPr="009044F1" w:rsidRDefault="00FC4AC0" w:rsidP="00FC4AC0">
            <w:pPr>
              <w:pStyle w:val="23"/>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2DE9CF4F" w14:textId="77777777" w:rsidR="00FC4AC0" w:rsidRPr="009044F1" w:rsidRDefault="00FC4AC0" w:rsidP="00B46D58">
            <w:pPr>
              <w:pStyle w:val="23"/>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61332E21" w14:textId="77777777" w:rsidTr="00FC4AC0">
        <w:trPr>
          <w:jc w:val="center"/>
        </w:trPr>
        <w:tc>
          <w:tcPr>
            <w:tcW w:w="1358" w:type="dxa"/>
            <w:vAlign w:val="center"/>
          </w:tcPr>
          <w:p w14:paraId="364731D6" w14:textId="77777777" w:rsidR="00FC4AC0" w:rsidRPr="009044F1" w:rsidRDefault="00FC4AC0" w:rsidP="00B46D58">
            <w:pPr>
              <w:pStyle w:val="23"/>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644FA326" w14:textId="77777777" w:rsidR="00FC4AC0" w:rsidRPr="008850DF" w:rsidRDefault="00FC4AC0" w:rsidP="00B46D58">
            <w:pPr>
              <w:pStyle w:val="23"/>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5E32E2C9" w14:textId="77777777" w:rsidR="00FC4AC0" w:rsidRPr="009044F1" w:rsidRDefault="00FC4AC0" w:rsidP="00B46D58">
            <w:pPr>
              <w:pStyle w:val="23"/>
              <w:widowControl w:val="0"/>
              <w:spacing w:after="120" w:line="240" w:lineRule="auto"/>
              <w:ind w:firstLine="0"/>
              <w:rPr>
                <w:rFonts w:ascii="GHEA Grapalat" w:hAnsi="GHEA Grapalat"/>
                <w:sz w:val="24"/>
                <w:szCs w:val="24"/>
                <w:u w:val="single"/>
              </w:rPr>
            </w:pPr>
          </w:p>
        </w:tc>
      </w:tr>
      <w:tr w:rsidR="00BD76EE" w:rsidRPr="009044F1" w14:paraId="5DCF729F" w14:textId="77777777" w:rsidTr="005F7DEC">
        <w:trPr>
          <w:jc w:val="center"/>
        </w:trPr>
        <w:tc>
          <w:tcPr>
            <w:tcW w:w="1358" w:type="dxa"/>
            <w:vAlign w:val="center"/>
          </w:tcPr>
          <w:p w14:paraId="037DA486" w14:textId="57382886"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3C0E93">
              <w:rPr>
                <w:rFonts w:ascii="GHEA Grapalat" w:hAnsi="GHEA Grapalat"/>
              </w:rPr>
              <w:t>1</w:t>
            </w:r>
          </w:p>
        </w:tc>
        <w:tc>
          <w:tcPr>
            <w:tcW w:w="1275" w:type="dxa"/>
            <w:vAlign w:val="center"/>
          </w:tcPr>
          <w:p w14:paraId="061D57D0" w14:textId="20778C2D"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7E328D">
              <w:rPr>
                <w:bCs/>
                <w:color w:val="000000" w:themeColor="text1"/>
                <w:lang w:val="hy-AM"/>
              </w:rPr>
              <w:t>550000</w:t>
            </w:r>
          </w:p>
        </w:tc>
        <w:tc>
          <w:tcPr>
            <w:tcW w:w="6601" w:type="dxa"/>
          </w:tcPr>
          <w:p w14:paraId="2EBE83B5" w14:textId="7277D633" w:rsidR="00BD76EE" w:rsidRPr="009044F1" w:rsidRDefault="00BD76EE" w:rsidP="00BD76EE">
            <w:pPr>
              <w:pStyle w:val="23"/>
              <w:widowControl w:val="0"/>
              <w:spacing w:after="120" w:line="240" w:lineRule="auto"/>
              <w:ind w:firstLine="0"/>
              <w:rPr>
                <w:rFonts w:ascii="GHEA Grapalat" w:hAnsi="GHEA Grapalat"/>
                <w:sz w:val="24"/>
                <w:szCs w:val="24"/>
                <w:u w:val="single"/>
                <w:vertAlign w:val="subscript"/>
              </w:rPr>
            </w:pPr>
            <w:r w:rsidRPr="00E41D48">
              <w:t>Монтаж, установка и пусконаладочные работы холодильных камер 1</w:t>
            </w:r>
          </w:p>
        </w:tc>
      </w:tr>
      <w:tr w:rsidR="00BD76EE" w:rsidRPr="009044F1" w14:paraId="7DA8DF0F" w14:textId="77777777" w:rsidTr="005F7DEC">
        <w:trPr>
          <w:jc w:val="center"/>
        </w:trPr>
        <w:tc>
          <w:tcPr>
            <w:tcW w:w="1358" w:type="dxa"/>
            <w:vAlign w:val="center"/>
          </w:tcPr>
          <w:p w14:paraId="7A6D1C9E" w14:textId="393EB5EC"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3C0E93">
              <w:rPr>
                <w:rFonts w:ascii="GHEA Grapalat" w:hAnsi="GHEA Grapalat"/>
              </w:rPr>
              <w:t>2</w:t>
            </w:r>
          </w:p>
        </w:tc>
        <w:tc>
          <w:tcPr>
            <w:tcW w:w="1275" w:type="dxa"/>
            <w:vAlign w:val="center"/>
          </w:tcPr>
          <w:p w14:paraId="46EFD7F4" w14:textId="35D5E219"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7E328D">
              <w:rPr>
                <w:bCs/>
                <w:color w:val="000000" w:themeColor="text1"/>
                <w:lang w:val="hy-AM"/>
              </w:rPr>
              <w:t>800000</w:t>
            </w:r>
          </w:p>
        </w:tc>
        <w:tc>
          <w:tcPr>
            <w:tcW w:w="6601" w:type="dxa"/>
          </w:tcPr>
          <w:p w14:paraId="7A3C7D89" w14:textId="020794DC" w:rsidR="00BD76EE" w:rsidRPr="009044F1" w:rsidRDefault="00BD76EE" w:rsidP="00BD76EE">
            <w:pPr>
              <w:pStyle w:val="23"/>
              <w:widowControl w:val="0"/>
              <w:spacing w:after="120" w:line="240" w:lineRule="auto"/>
              <w:ind w:firstLine="0"/>
              <w:rPr>
                <w:rFonts w:ascii="GHEA Grapalat" w:hAnsi="GHEA Grapalat"/>
                <w:sz w:val="24"/>
                <w:szCs w:val="24"/>
              </w:rPr>
            </w:pPr>
            <w:r w:rsidRPr="00E41D48">
              <w:t>Монтаж, установка и пусконаладочные работы холодильных камер 2</w:t>
            </w:r>
          </w:p>
        </w:tc>
      </w:tr>
      <w:tr w:rsidR="00BD76EE" w:rsidRPr="009044F1" w14:paraId="61F291D5" w14:textId="77777777" w:rsidTr="005F7DEC">
        <w:trPr>
          <w:jc w:val="center"/>
        </w:trPr>
        <w:tc>
          <w:tcPr>
            <w:tcW w:w="1358" w:type="dxa"/>
            <w:vAlign w:val="center"/>
          </w:tcPr>
          <w:p w14:paraId="52825109" w14:textId="0A6B0104" w:rsidR="00BD76EE" w:rsidRPr="009044F1" w:rsidRDefault="00BD76EE" w:rsidP="00BD76EE">
            <w:pPr>
              <w:pStyle w:val="23"/>
              <w:widowControl w:val="0"/>
              <w:spacing w:after="120" w:line="240" w:lineRule="auto"/>
              <w:ind w:firstLine="0"/>
              <w:jc w:val="center"/>
              <w:rPr>
                <w:rFonts w:ascii="GHEA Grapalat" w:hAnsi="GHEA Grapalat"/>
                <w:sz w:val="24"/>
                <w:szCs w:val="24"/>
              </w:rPr>
            </w:pPr>
            <w:r w:rsidRPr="003C0E93">
              <w:rPr>
                <w:rFonts w:ascii="GHEA Grapalat" w:hAnsi="GHEA Grapalat"/>
                <w:lang w:val="hy-AM"/>
              </w:rPr>
              <w:t>3</w:t>
            </w:r>
          </w:p>
        </w:tc>
        <w:tc>
          <w:tcPr>
            <w:tcW w:w="1275" w:type="dxa"/>
            <w:vAlign w:val="center"/>
          </w:tcPr>
          <w:p w14:paraId="6C6BB995" w14:textId="4612A13D" w:rsidR="00BD76EE" w:rsidRPr="009044F1" w:rsidRDefault="00BD76EE" w:rsidP="00BD76EE">
            <w:pPr>
              <w:pStyle w:val="23"/>
              <w:widowControl w:val="0"/>
              <w:spacing w:after="120" w:line="240" w:lineRule="auto"/>
              <w:ind w:firstLine="0"/>
              <w:jc w:val="center"/>
              <w:rPr>
                <w:rFonts w:ascii="GHEA Grapalat" w:hAnsi="GHEA Grapalat"/>
                <w:sz w:val="24"/>
                <w:szCs w:val="24"/>
              </w:rPr>
            </w:pPr>
            <w:r>
              <w:rPr>
                <w:bCs/>
                <w:color w:val="000000" w:themeColor="text1"/>
              </w:rPr>
              <w:t>352000</w:t>
            </w:r>
          </w:p>
        </w:tc>
        <w:tc>
          <w:tcPr>
            <w:tcW w:w="6601" w:type="dxa"/>
          </w:tcPr>
          <w:p w14:paraId="7BBB77DF" w14:textId="608B53DD" w:rsidR="00BD76EE" w:rsidRPr="009044F1" w:rsidRDefault="00BD76EE" w:rsidP="00BD76EE">
            <w:pPr>
              <w:pStyle w:val="23"/>
              <w:widowControl w:val="0"/>
              <w:spacing w:after="120" w:line="240" w:lineRule="auto"/>
              <w:ind w:firstLine="0"/>
              <w:rPr>
                <w:rFonts w:ascii="GHEA Grapalat" w:hAnsi="GHEA Grapalat"/>
                <w:sz w:val="24"/>
                <w:szCs w:val="24"/>
              </w:rPr>
            </w:pPr>
            <w:r w:rsidRPr="00E41D48">
              <w:t>Монтаж, установка и пусконаладочные работы холодильных камер 3</w:t>
            </w:r>
          </w:p>
        </w:tc>
      </w:tr>
    </w:tbl>
    <w:p w14:paraId="31D180E8" w14:textId="77777777" w:rsidR="00096865" w:rsidRPr="009044F1" w:rsidRDefault="0081650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7D159B5F" w14:textId="77777777"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7F58FE">
        <w:rPr>
          <w:rFonts w:ascii="GHEA Grapalat" w:hAnsi="GHEA Grapalat"/>
          <w:b/>
        </w:rPr>
        <w:t>ОТОБРАННЫМ  УЧАСТНИКОМ</w:t>
      </w:r>
      <w:proofErr w:type="gramEnd"/>
    </w:p>
    <w:p w14:paraId="40F69262" w14:textId="77777777" w:rsidR="00753E6E" w:rsidRPr="009044F1" w:rsidRDefault="00096865" w:rsidP="007F58FE">
      <w:pPr>
        <w:widowControl w:val="0"/>
        <w:spacing w:after="160"/>
        <w:jc w:val="center"/>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4E5A91A4"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03922AD5" w14:textId="77777777"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1981D039" w14:textId="77777777" w:rsidR="00585E01" w:rsidRPr="009044F1" w:rsidRDefault="00753E6E" w:rsidP="00585E01">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 xml:space="preserve">в отношении </w:t>
      </w:r>
      <w:proofErr w:type="gramStart"/>
      <w:r w:rsidR="00585E01">
        <w:rPr>
          <w:rFonts w:ascii="GHEA Grapalat" w:hAnsi="GHEA Grapalat"/>
        </w:rPr>
        <w:t>которых  административный</w:t>
      </w:r>
      <w:proofErr w:type="gramEnd"/>
      <w:r w:rsidR="00585E01">
        <w:rPr>
          <w:rFonts w:ascii="GHEA Grapalat" w:hAnsi="GHEA Grapalat"/>
        </w:rPr>
        <w:t xml:space="preserve">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241DDFF1" w14:textId="77777777"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2924F419" w14:textId="77777777"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09B52ADE" w14:textId="77777777" w:rsidR="00953DB0" w:rsidRDefault="00953DB0" w:rsidP="00953DB0">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w:t>
      </w:r>
      <w:r w:rsidRPr="0015049E">
        <w:rPr>
          <w:rFonts w:ascii="GHEA Grapalat" w:hAnsi="GHEA Grapalat"/>
        </w:rPr>
        <w:lastRenderedPageBreak/>
        <w:t>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14:paraId="063A3A94" w14:textId="77777777"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02E5EE86" w14:textId="77777777" w:rsidR="005F5608" w:rsidRPr="006622A4" w:rsidRDefault="005F5608" w:rsidP="005F5608">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49FC4B58" w14:textId="77777777" w:rsidR="005F5608" w:rsidRPr="006622A4" w:rsidRDefault="005F5608" w:rsidP="005F5608">
      <w:pPr>
        <w:pStyle w:val="aff3"/>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6EE33F71" w14:textId="77777777" w:rsidR="005F5608" w:rsidRPr="006622A4" w:rsidRDefault="005F5608" w:rsidP="005F5608">
      <w:pPr>
        <w:pStyle w:val="aff3"/>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14:paraId="1F05C60B" w14:textId="77777777" w:rsidR="005F5608" w:rsidRPr="009044F1" w:rsidRDefault="005F5608" w:rsidP="00B46D58">
      <w:pPr>
        <w:widowControl w:val="0"/>
        <w:tabs>
          <w:tab w:val="left" w:pos="1134"/>
        </w:tabs>
        <w:spacing w:after="160"/>
        <w:ind w:firstLine="567"/>
        <w:jc w:val="both"/>
        <w:rPr>
          <w:rFonts w:ascii="GHEA Grapalat" w:hAnsi="GHEA Grapalat" w:cs="Sylfaen"/>
        </w:rPr>
      </w:pPr>
    </w:p>
    <w:p w14:paraId="3B8B4E5E" w14:textId="77777777" w:rsidR="00753E6E" w:rsidRPr="009044F1" w:rsidRDefault="00753E6E" w:rsidP="00B46D58">
      <w:pPr>
        <w:widowControl w:val="0"/>
        <w:tabs>
          <w:tab w:val="left" w:pos="1134"/>
        </w:tabs>
        <w:spacing w:after="160"/>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6A4A32BB" w14:textId="77777777" w:rsidR="00A06CFE" w:rsidRPr="00FB71F0" w:rsidRDefault="00BA3554" w:rsidP="00FB71F0">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3B890DD2" w14:textId="77777777" w:rsidR="00BA3554" w:rsidRPr="009044F1" w:rsidRDefault="00BA3554" w:rsidP="00B46D58">
      <w:pPr>
        <w:widowControl w:val="0"/>
        <w:tabs>
          <w:tab w:val="left" w:pos="1134"/>
        </w:tabs>
        <w:spacing w:after="160"/>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13E3FB9F" w14:textId="77777777"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14:paraId="2C38BD6F"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17C8076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6FD1614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4E8D8642"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лица </w:t>
      </w:r>
      <w:r w:rsidRPr="009044F1">
        <w:rPr>
          <w:rFonts w:ascii="GHEA Grapalat" w:hAnsi="GHEA Grapalat"/>
          <w:color w:val="000000"/>
        </w:rPr>
        <w:lastRenderedPageBreak/>
        <w:t>иным, не запрещенным законодательством Республики Армения образом;</w:t>
      </w:r>
    </w:p>
    <w:p w14:paraId="266464ED"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74808E7E"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02E77309" w14:textId="77777777"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434CC1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7886E540"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6A15B6FB"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5E19BE15" w14:textId="77777777"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1C9E11FC" w14:textId="77777777"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724A8AA" w14:textId="77777777" w:rsidR="004272E3" w:rsidRPr="009044F1" w:rsidRDefault="00096865" w:rsidP="004272E3">
      <w:pPr>
        <w:widowControl w:val="0"/>
        <w:tabs>
          <w:tab w:val="left" w:pos="1134"/>
        </w:tabs>
        <w:spacing w:after="160"/>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 </w:t>
      </w:r>
      <w:proofErr w:type="gramStart"/>
      <w:r w:rsidR="004575B1" w:rsidRPr="00AC3C74">
        <w:rPr>
          <w:rFonts w:ascii="GHEA Grapalat" w:hAnsi="GHEA Grapalat"/>
        </w:rPr>
        <w:t>приглашением</w:t>
      </w:r>
      <w:r w:rsidR="004575B1">
        <w:rPr>
          <w:rFonts w:ascii="GHEA Grapalat" w:hAnsi="GHEA Grapalat"/>
        </w:rPr>
        <w:t>.</w:t>
      </w:r>
      <w:r w:rsidR="004272E3" w:rsidRPr="008C6669">
        <w:rPr>
          <w:rFonts w:ascii="GHEA Grapalat" w:hAnsi="GHEA Grapalat"/>
        </w:rPr>
        <w:t>.</w:t>
      </w:r>
      <w:proofErr w:type="gramEnd"/>
      <w:r w:rsidR="004272E3" w:rsidRPr="008C6669">
        <w:rPr>
          <w:rFonts w:ascii="GHEA Grapalat" w:hAnsi="GHEA Grapalat"/>
        </w:rPr>
        <w:t xml:space="preserve"> </w:t>
      </w:r>
    </w:p>
    <w:p w14:paraId="546783D5" w14:textId="77777777"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223968CF" w14:textId="77777777"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0F768C4B" w14:textId="77777777"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14:paraId="51F0CA79" w14:textId="77777777"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1D946AC3" w14:textId="77777777"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61D07668" w14:textId="77777777" w:rsidR="00AE3715" w:rsidRPr="002E4BC5" w:rsidRDefault="00AE3715" w:rsidP="00B46D58">
      <w:pPr>
        <w:widowControl w:val="0"/>
        <w:spacing w:after="160"/>
        <w:jc w:val="center"/>
        <w:rPr>
          <w:rFonts w:ascii="GHEA Grapalat" w:hAnsi="GHEA Grapalat"/>
          <w:b/>
        </w:rPr>
      </w:pPr>
    </w:p>
    <w:p w14:paraId="155B5D22"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6D10A3A9"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32638115" w14:textId="26DD2027"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2E5BD1AE" w14:textId="77777777"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387CBE4" w14:textId="77777777"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5BA5AED6" w14:textId="77777777"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7E312CBE" w14:textId="77777777"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56598DA5" w14:textId="120BA136" w:rsidR="00B051BE" w:rsidRPr="002E4BC5" w:rsidRDefault="00096865" w:rsidP="00B35D1F">
      <w:pPr>
        <w:widowControl w:val="0"/>
        <w:tabs>
          <w:tab w:val="left" w:pos="1134"/>
        </w:tabs>
        <w:autoSpaceDE w:val="0"/>
        <w:autoSpaceDN w:val="0"/>
        <w:adjustRightInd w:val="0"/>
        <w:spacing w:after="160"/>
        <w:ind w:firstLine="567"/>
        <w:jc w:val="both"/>
        <w:rPr>
          <w:rFonts w:ascii="GHEA Grapalat" w:hAnsi="GHEA Grapalat"/>
          <w:b/>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 xml:space="preserve">При внесении изменений в приглашение окончательный срок подачи заявок </w:t>
      </w:r>
      <w:r w:rsidRPr="009044F1">
        <w:rPr>
          <w:rFonts w:ascii="GHEA Grapalat" w:hAnsi="GHEA Grapalat"/>
        </w:rPr>
        <w:lastRenderedPageBreak/>
        <w:t>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этих изменениях</w:t>
      </w:r>
    </w:p>
    <w:p w14:paraId="449BD998" w14:textId="77777777" w:rsidR="00C65202" w:rsidRPr="002E4BC5" w:rsidRDefault="00C65202" w:rsidP="00B46D58">
      <w:pPr>
        <w:widowControl w:val="0"/>
        <w:spacing w:after="160"/>
        <w:jc w:val="center"/>
        <w:rPr>
          <w:rFonts w:ascii="GHEA Grapalat" w:hAnsi="GHEA Grapalat"/>
          <w:b/>
        </w:rPr>
      </w:pPr>
    </w:p>
    <w:p w14:paraId="29F77037"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1498B936" w14:textId="77777777"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42060E2E" w14:textId="77777777"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7D5AD213" w14:textId="77777777"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203A1B2A" w14:textId="01E337F8"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sidR="00B36AC2">
        <w:rPr>
          <w:rFonts w:ascii="GHEA Grapalat" w:hAnsi="GHEA Grapalat"/>
          <w:sz w:val="24"/>
          <w:szCs w:val="24"/>
        </w:rPr>
        <w:t>запросе котировок</w:t>
      </w:r>
      <w:r w:rsidRPr="009044F1">
        <w:rPr>
          <w:rFonts w:ascii="GHEA Grapalat" w:hAnsi="GHEA Grapalat"/>
          <w:sz w:val="24"/>
          <w:szCs w:val="24"/>
        </w:rPr>
        <w:t>.</w:t>
      </w:r>
    </w:p>
    <w:p w14:paraId="753E5E84" w14:textId="0EE2EB74" w:rsidR="00B35D1F" w:rsidRPr="002923FC" w:rsidRDefault="00B35D1F" w:rsidP="00B35D1F">
      <w:pPr>
        <w:pStyle w:val="23"/>
        <w:widowControl w:val="0"/>
        <w:tabs>
          <w:tab w:val="left" w:pos="1134"/>
        </w:tabs>
        <w:spacing w:line="240" w:lineRule="auto"/>
        <w:ind w:firstLine="567"/>
        <w:contextualSpacing/>
        <w:rPr>
          <w:rFonts w:ascii="GHEA Grapalat" w:hAnsi="GHEA Grapalat" w:cs="Sylfaen"/>
          <w:b/>
          <w:bCs/>
          <w:sz w:val="24"/>
          <w:szCs w:val="24"/>
        </w:rPr>
      </w:pPr>
      <w:r w:rsidRPr="002923FC">
        <w:rPr>
          <w:rFonts w:ascii="GHEA Grapalat" w:hAnsi="GHEA Grapalat"/>
          <w:b/>
          <w:bCs/>
          <w:sz w:val="24"/>
          <w:szCs w:val="24"/>
        </w:rPr>
        <w:t>4.2.</w:t>
      </w:r>
      <w:r w:rsidRPr="002923FC">
        <w:rPr>
          <w:rFonts w:ascii="GHEA Grapalat" w:hAnsi="GHEA Grapalat"/>
          <w:b/>
          <w:bCs/>
          <w:sz w:val="24"/>
          <w:szCs w:val="24"/>
        </w:rPr>
        <w:tab/>
        <w:t xml:space="preserve">Заявки на процедуру необходимо подать в комиссию по адресу г. Ереван, ул. М. </w:t>
      </w:r>
      <w:proofErr w:type="spellStart"/>
      <w:r w:rsidRPr="002923FC">
        <w:rPr>
          <w:rFonts w:ascii="GHEA Grapalat" w:hAnsi="GHEA Grapalat"/>
          <w:b/>
          <w:bCs/>
          <w:sz w:val="24"/>
          <w:szCs w:val="24"/>
        </w:rPr>
        <w:t>Гераци</w:t>
      </w:r>
      <w:proofErr w:type="spellEnd"/>
      <w:r w:rsidRPr="002923FC">
        <w:rPr>
          <w:rFonts w:ascii="GHEA Grapalat" w:hAnsi="GHEA Grapalat"/>
          <w:b/>
          <w:bCs/>
          <w:sz w:val="24"/>
          <w:szCs w:val="24"/>
        </w:rPr>
        <w:t>, д. 12 не позднее, чем в 1</w:t>
      </w:r>
      <w:r>
        <w:rPr>
          <w:rFonts w:ascii="GHEA Grapalat" w:hAnsi="GHEA Grapalat"/>
          <w:b/>
          <w:bCs/>
          <w:sz w:val="24"/>
          <w:szCs w:val="24"/>
          <w:lang w:val="hy-AM"/>
        </w:rPr>
        <w:t>6</w:t>
      </w:r>
      <w:r w:rsidRPr="002923FC">
        <w:rPr>
          <w:rFonts w:ascii="GHEA Grapalat" w:hAnsi="GHEA Grapalat"/>
          <w:b/>
          <w:bCs/>
          <w:sz w:val="24"/>
          <w:szCs w:val="24"/>
        </w:rPr>
        <w:t>:</w:t>
      </w:r>
      <w:r w:rsidRPr="00B35D1F">
        <w:rPr>
          <w:rFonts w:ascii="GHEA Grapalat" w:hAnsi="GHEA Grapalat"/>
          <w:b/>
          <w:bCs/>
          <w:sz w:val="24"/>
          <w:szCs w:val="24"/>
        </w:rPr>
        <w:t>5</w:t>
      </w:r>
      <w:r w:rsidRPr="002923FC">
        <w:rPr>
          <w:rFonts w:ascii="GHEA Grapalat" w:hAnsi="GHEA Grapalat"/>
          <w:b/>
          <w:bCs/>
          <w:sz w:val="24"/>
          <w:szCs w:val="24"/>
        </w:rPr>
        <w:t xml:space="preserve">0 часов </w:t>
      </w:r>
      <w:r>
        <w:rPr>
          <w:rFonts w:ascii="GHEA Grapalat" w:hAnsi="GHEA Grapalat"/>
          <w:b/>
          <w:bCs/>
          <w:sz w:val="24"/>
          <w:szCs w:val="24"/>
          <w:lang w:val="hy-AM"/>
        </w:rPr>
        <w:t>1</w:t>
      </w:r>
      <w:r w:rsidRPr="00B35D1F">
        <w:rPr>
          <w:rFonts w:ascii="GHEA Grapalat" w:hAnsi="GHEA Grapalat"/>
          <w:b/>
          <w:bCs/>
          <w:sz w:val="24"/>
          <w:szCs w:val="24"/>
        </w:rPr>
        <w:t>2</w:t>
      </w:r>
      <w:r w:rsidRPr="002923FC">
        <w:rPr>
          <w:rFonts w:ascii="GHEA Grapalat" w:hAnsi="GHEA Grapalat"/>
          <w:b/>
          <w:bCs/>
          <w:sz w:val="24"/>
          <w:szCs w:val="24"/>
        </w:rPr>
        <w:t xml:space="preserve">-го дня с даты опубликования в бюллетене объявления и приглашения на настоящую процедуру. </w:t>
      </w:r>
    </w:p>
    <w:p w14:paraId="1E651389" w14:textId="6CD56962" w:rsidR="00BA4929" w:rsidRPr="006259BB" w:rsidRDefault="00BA4929" w:rsidP="000239B5">
      <w:pPr>
        <w:pStyle w:val="23"/>
        <w:widowControl w:val="0"/>
        <w:tabs>
          <w:tab w:val="left" w:pos="1134"/>
        </w:tabs>
        <w:spacing w:after="160"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35D1F">
        <w:rPr>
          <w:rFonts w:ascii="GHEA Grapalat" w:hAnsi="GHEA Grapalat"/>
          <w:b/>
          <w:sz w:val="24"/>
          <w:szCs w:val="24"/>
        </w:rPr>
        <w:t>Зина Товмасян</w:t>
      </w:r>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117DF7D5" w14:textId="77777777"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28996C4A" w14:textId="77777777"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14:paraId="20DC186B" w14:textId="77777777" w:rsidR="005F25EF" w:rsidRDefault="005F25EF" w:rsidP="00B46D58">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36A189ED" w14:textId="77777777" w:rsidR="00C648DF" w:rsidRDefault="005F25EF" w:rsidP="00B46D58">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6E3526C1" w14:textId="77777777" w:rsidR="005F25EF" w:rsidRDefault="005F25EF" w:rsidP="00C648DF">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081CBC44" w14:textId="77777777"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14:paraId="516F43CF" w14:textId="77777777" w:rsidR="00EA0D10" w:rsidRDefault="001361B2" w:rsidP="00B46D58">
      <w:pPr>
        <w:pStyle w:val="norm"/>
        <w:widowControl w:val="0"/>
        <w:tabs>
          <w:tab w:val="left" w:pos="1134"/>
        </w:tabs>
        <w:spacing w:after="160" w:line="240"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34894480" w14:textId="77777777" w:rsidR="00B67CCD" w:rsidRPr="009044F1" w:rsidRDefault="0062795D"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6E99D113" w14:textId="77777777"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lastRenderedPageBreak/>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1DF6C535" w14:textId="77777777"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EF84D1C" w14:textId="77777777" w:rsidR="00721677" w:rsidRDefault="00721677" w:rsidP="00B46D58">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36B2F042" w14:textId="77777777"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09B7D997" w14:textId="77777777"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0D569203" w14:textId="77777777" w:rsidR="00787A1B" w:rsidRDefault="00787A1B">
      <w:pPr>
        <w:rPr>
          <w:rFonts w:ascii="GHEA Grapalat" w:hAnsi="GHEA Grapalat"/>
          <w:b/>
        </w:rPr>
      </w:pPr>
    </w:p>
    <w:p w14:paraId="4D2C47A5" w14:textId="77777777"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4B48220C" w14:textId="77777777"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94EF4E3" w14:textId="77777777" w:rsidR="0079529B" w:rsidRDefault="00C8055A" w:rsidP="0079529B">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551569BA" w14:textId="77777777" w:rsidR="0079529B" w:rsidRPr="000C4775" w:rsidRDefault="0079529B" w:rsidP="000C4775">
      <w:pPr>
        <w:pStyle w:val="HTML"/>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70D46C86" w14:textId="77777777" w:rsidR="00B95FE0" w:rsidRPr="009044F1" w:rsidRDefault="00C134C5" w:rsidP="000C4775">
      <w:pPr>
        <w:pStyle w:val="norm"/>
        <w:widowControl w:val="0"/>
        <w:spacing w:after="160"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205455F1"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5E71C728" w14:textId="77777777"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4DF223BF" w14:textId="77777777"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D522489" w14:textId="77777777"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w:t>
      </w:r>
      <w:r w:rsidRPr="00B9778A">
        <w:rPr>
          <w:rFonts w:ascii="GHEA Grapalat" w:hAnsi="GHEA Grapalat"/>
          <w:sz w:val="24"/>
          <w:szCs w:val="24"/>
        </w:rPr>
        <w:lastRenderedPageBreak/>
        <w:t>ниже, а пять десятых и более-до целого числа выше</w:t>
      </w:r>
      <w:r w:rsidR="00A14685">
        <w:rPr>
          <w:rFonts w:ascii="GHEA Grapalat" w:hAnsi="GHEA Grapalat"/>
          <w:sz w:val="24"/>
          <w:szCs w:val="24"/>
        </w:rPr>
        <w:t xml:space="preserve">, </w:t>
      </w:r>
    </w:p>
    <w:p w14:paraId="335086EB" w14:textId="77777777" w:rsidR="00260739" w:rsidRDefault="00A14685" w:rsidP="00260739">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3354B578" w14:textId="77777777"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53C29D1A" w14:textId="77777777"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6C11C67C" w14:textId="77777777" w:rsidR="00873D42" w:rsidRPr="00230D36" w:rsidRDefault="00873D42" w:rsidP="00873D42">
      <w:pPr>
        <w:jc w:val="center"/>
        <w:rPr>
          <w:rFonts w:ascii="GHEA Grapalat" w:hAnsi="GHEA Grapalat"/>
          <w:b/>
        </w:rPr>
      </w:pPr>
    </w:p>
    <w:p w14:paraId="00F86D4D"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5585C5F7" w14:textId="77777777" w:rsidR="00873D42" w:rsidRPr="00230D36" w:rsidRDefault="00873D42" w:rsidP="00873D42">
      <w:pPr>
        <w:jc w:val="center"/>
        <w:rPr>
          <w:rFonts w:ascii="GHEA Grapalat" w:hAnsi="GHEA Grapalat"/>
          <w:b/>
        </w:rPr>
      </w:pPr>
    </w:p>
    <w:p w14:paraId="080867E8" w14:textId="77777777"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4586DFAF" w14:textId="77777777"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2402373" w14:textId="77777777" w:rsidR="00FA0E41" w:rsidRPr="009044F1" w:rsidRDefault="00FA0E41" w:rsidP="00B46D58">
      <w:pPr>
        <w:widowControl w:val="0"/>
        <w:spacing w:after="160"/>
        <w:ind w:firstLine="567"/>
        <w:jc w:val="center"/>
        <w:rPr>
          <w:rFonts w:ascii="GHEA Grapalat" w:hAnsi="GHEA Grapalat"/>
          <w:b/>
        </w:rPr>
      </w:pPr>
    </w:p>
    <w:p w14:paraId="163E2009"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29187E7C" w14:textId="2D302D4F" w:rsidR="00E1313A" w:rsidRPr="00E1313A" w:rsidRDefault="00E1313A" w:rsidP="00E1313A">
      <w:pPr>
        <w:pStyle w:val="23"/>
        <w:widowControl w:val="0"/>
        <w:tabs>
          <w:tab w:val="left" w:pos="1134"/>
        </w:tabs>
        <w:spacing w:line="240" w:lineRule="auto"/>
        <w:ind w:firstLine="567"/>
        <w:contextualSpacing/>
        <w:rPr>
          <w:rFonts w:ascii="GHEA Grapalat" w:hAnsi="GHEA Grapalat" w:cs="Tahoma"/>
          <w:b/>
          <w:bCs/>
          <w:sz w:val="24"/>
          <w:szCs w:val="24"/>
        </w:rPr>
      </w:pPr>
      <w:r w:rsidRPr="00E1313A">
        <w:rPr>
          <w:rFonts w:ascii="GHEA Grapalat" w:hAnsi="GHEA Grapalat"/>
          <w:b/>
          <w:bCs/>
          <w:sz w:val="24"/>
          <w:szCs w:val="24"/>
        </w:rPr>
        <w:t>8.1.</w:t>
      </w:r>
      <w:r w:rsidRPr="00E1313A">
        <w:rPr>
          <w:rFonts w:ascii="GHEA Grapalat" w:hAnsi="GHEA Grapalat"/>
          <w:b/>
          <w:bCs/>
          <w:sz w:val="24"/>
          <w:szCs w:val="24"/>
        </w:rPr>
        <w:tab/>
        <w:t xml:space="preserve">Вскрытие заявок произойдет заседании комиссии по вскрытию заявок на </w:t>
      </w:r>
      <w:r w:rsidRPr="00E1313A">
        <w:rPr>
          <w:rFonts w:ascii="GHEA Grapalat" w:hAnsi="GHEA Grapalat"/>
          <w:b/>
          <w:bCs/>
          <w:sz w:val="24"/>
          <w:szCs w:val="24"/>
          <w:lang w:val="hy-AM"/>
        </w:rPr>
        <w:t>1</w:t>
      </w:r>
      <w:r w:rsidRPr="00E1313A">
        <w:rPr>
          <w:rFonts w:ascii="GHEA Grapalat" w:hAnsi="GHEA Grapalat"/>
          <w:b/>
          <w:bCs/>
          <w:sz w:val="24"/>
          <w:szCs w:val="24"/>
        </w:rPr>
        <w:t>2</w:t>
      </w:r>
      <w:r w:rsidRPr="00E1313A">
        <w:rPr>
          <w:rFonts w:ascii="GHEA Grapalat" w:hAnsi="GHEA Grapalat"/>
          <w:b/>
          <w:bCs/>
          <w:sz w:val="24"/>
          <w:szCs w:val="24"/>
        </w:rPr>
        <w:t>-ый день в 1</w:t>
      </w:r>
      <w:r w:rsidRPr="00E1313A">
        <w:rPr>
          <w:rFonts w:ascii="GHEA Grapalat" w:hAnsi="GHEA Grapalat"/>
          <w:b/>
          <w:bCs/>
          <w:sz w:val="24"/>
          <w:szCs w:val="24"/>
          <w:lang w:val="hy-AM"/>
        </w:rPr>
        <w:t>6</w:t>
      </w:r>
      <w:r w:rsidRPr="00E1313A">
        <w:rPr>
          <w:rFonts w:ascii="GHEA Grapalat" w:hAnsi="GHEA Grapalat"/>
          <w:b/>
          <w:bCs/>
          <w:sz w:val="24"/>
          <w:szCs w:val="24"/>
        </w:rPr>
        <w:t>:</w:t>
      </w:r>
      <w:r w:rsidRPr="00E1313A">
        <w:rPr>
          <w:rFonts w:ascii="GHEA Grapalat" w:hAnsi="GHEA Grapalat"/>
          <w:b/>
          <w:bCs/>
          <w:sz w:val="24"/>
          <w:szCs w:val="24"/>
        </w:rPr>
        <w:t>5</w:t>
      </w:r>
      <w:r w:rsidRPr="00E1313A">
        <w:rPr>
          <w:rFonts w:ascii="GHEA Grapalat" w:hAnsi="GHEA Grapalat"/>
          <w:b/>
          <w:bCs/>
          <w:sz w:val="24"/>
          <w:szCs w:val="24"/>
        </w:rPr>
        <w:t xml:space="preserve">0 со дня опубликования бюллетене объявления и приглашения на настоящую процедуру. </w:t>
      </w:r>
    </w:p>
    <w:p w14:paraId="3D022410" w14:textId="77777777" w:rsidR="000E21F2" w:rsidRDefault="000E21F2" w:rsidP="00E45430">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162E512F" w14:textId="77777777" w:rsidR="000E21F2" w:rsidRDefault="000E21F2" w:rsidP="00E45430">
      <w:pPr>
        <w:widowControl w:val="0"/>
        <w:spacing w:after="16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09ED239C"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97BDF9A"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503DFF2B" w14:textId="77777777" w:rsidR="000E21F2" w:rsidRDefault="000E21F2" w:rsidP="00E45430">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57307DC" w14:textId="77777777" w:rsidR="000E21F2" w:rsidRDefault="000E21F2" w:rsidP="00E45430">
      <w:pPr>
        <w:widowControl w:val="0"/>
        <w:tabs>
          <w:tab w:val="left" w:pos="1134"/>
        </w:tabs>
        <w:spacing w:after="160"/>
        <w:ind w:firstLine="567"/>
        <w:jc w:val="both"/>
        <w:rPr>
          <w:rFonts w:ascii="GHEA Grapalat" w:hAnsi="GHEA Grapalat" w:cs="Sylfaen"/>
        </w:rPr>
      </w:pPr>
      <w:r>
        <w:rPr>
          <w:rFonts w:ascii="GHEA Grapalat" w:hAnsi="GHEA Grapalat"/>
        </w:rPr>
        <w:lastRenderedPageBreak/>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59016AB2" w14:textId="77777777" w:rsidR="009A796C" w:rsidRPr="00E45430" w:rsidRDefault="00FD2748" w:rsidP="000E21F2">
      <w:pPr>
        <w:pStyle w:val="23"/>
        <w:widowControl w:val="0"/>
        <w:tabs>
          <w:tab w:val="left" w:pos="1134"/>
        </w:tabs>
        <w:spacing w:after="160" w:line="240" w:lineRule="auto"/>
        <w:ind w:firstLine="567"/>
        <w:rPr>
          <w:rFonts w:ascii="GHEA Grapalat" w:hAnsi="GHEA Grapalat"/>
          <w:sz w:val="24"/>
          <w:szCs w:val="24"/>
        </w:rPr>
      </w:pPr>
      <w:r w:rsidRPr="00E45430">
        <w:rPr>
          <w:rFonts w:ascii="GHEA Grapalat" w:hAnsi="GHEA Grapalat"/>
          <w:sz w:val="24"/>
          <w:szCs w:val="24"/>
        </w:rPr>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26671E89" w14:textId="77777777"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5D0B2883" w14:textId="77777777"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и/</w:t>
      </w:r>
      <w:proofErr w:type="gramStart"/>
      <w:r w:rsidR="006C0B68">
        <w:rPr>
          <w:rFonts w:ascii="GHEA Grapalat" w:hAnsi="GHEA Grapalat"/>
        </w:rPr>
        <w:t xml:space="preserve">или </w:t>
      </w:r>
      <w:r w:rsidRPr="009044F1">
        <w:rPr>
          <w:rFonts w:ascii="GHEA Grapalat" w:hAnsi="GHEA Grapalat"/>
        </w:rPr>
        <w:t xml:space="preserve"> </w:t>
      </w:r>
      <w:r w:rsidR="00110433">
        <w:rPr>
          <w:rFonts w:ascii="GHEA Grapalat" w:hAnsi="GHEA Grapalat"/>
        </w:rPr>
        <w:t>обеспечение</w:t>
      </w:r>
      <w:proofErr w:type="gramEnd"/>
      <w:r w:rsidR="00110433">
        <w:rPr>
          <w:rFonts w:ascii="GHEA Grapalat" w:hAnsi="GHEA Grapalat"/>
        </w:rPr>
        <w:t xml:space="preserve">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101E1304" w14:textId="77777777" w:rsidR="00B514E8" w:rsidRPr="009044F1"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6CCC49BB" w14:textId="0F5E3EEC"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roofErr w:type="gramStart"/>
      <w:r w:rsidRPr="009044F1">
        <w:rPr>
          <w:rFonts w:ascii="GHEA Grapalat" w:hAnsi="GHEA Grapalat"/>
          <w:i w:val="0"/>
          <w:sz w:val="24"/>
          <w:szCs w:val="24"/>
        </w:rPr>
        <w:t>по курсу</w:t>
      </w:r>
      <w:proofErr w:type="gramEnd"/>
      <w:r w:rsidRPr="009044F1">
        <w:rPr>
          <w:rFonts w:ascii="GHEA Grapalat" w:hAnsi="GHEA Grapalat"/>
          <w:i w:val="0"/>
          <w:sz w:val="24"/>
          <w:szCs w:val="24"/>
        </w:rPr>
        <w:t xml:space="preserve"> </w:t>
      </w:r>
      <w:r w:rsidR="00E1313A" w:rsidRPr="00E063D7">
        <w:rPr>
          <w:rFonts w:ascii="GHEA Grapalat" w:hAnsi="GHEA Grapalat"/>
          <w:b/>
          <w:i w:val="0"/>
          <w:sz w:val="22"/>
          <w:szCs w:val="22"/>
        </w:rPr>
        <w:t>установленному Центральным банком Армении на момент вскрытия заявок</w:t>
      </w:r>
      <w:r w:rsidR="00E1313A">
        <w:rPr>
          <w:rFonts w:ascii="GHEA Grapalat" w:hAnsi="GHEA Grapalat"/>
          <w:b/>
          <w:i w:val="0"/>
          <w:sz w:val="22"/>
          <w:szCs w:val="22"/>
        </w:rPr>
        <w:t>.</w:t>
      </w:r>
    </w:p>
    <w:p w14:paraId="74357D7F" w14:textId="77777777" w:rsidR="00096865" w:rsidRPr="009044F1" w:rsidDel="00992C40" w:rsidRDefault="00096865"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31C6700" w14:textId="77777777"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33A83A33"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57CD9024"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14:paraId="041F9836" w14:textId="77777777"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4B1F0F02" w14:textId="77777777"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14:paraId="018F8CD5" w14:textId="77777777" w:rsidR="00802408" w:rsidRDefault="009B6D58" w:rsidP="0080240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lastRenderedPageBreak/>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4160DB4F" w14:textId="77777777" w:rsidR="001A54A3" w:rsidRDefault="001A54A3" w:rsidP="001A54A3">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BCA4C94" w14:textId="77777777" w:rsidR="001A54A3" w:rsidRPr="009044F1" w:rsidRDefault="001A54A3" w:rsidP="001A54A3">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5AE88C4D" w14:textId="77777777" w:rsidR="00B514E8" w:rsidRPr="00522932" w:rsidRDefault="00FD2748" w:rsidP="00AB2976">
      <w:pPr>
        <w:pStyle w:val="norm"/>
        <w:widowControl w:val="0"/>
        <w:tabs>
          <w:tab w:val="left" w:pos="1134"/>
        </w:tabs>
        <w:spacing w:after="160"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265B4B34" w14:textId="77777777" w:rsidR="00AB7970" w:rsidRDefault="00A150A9" w:rsidP="00AB7970">
      <w:pPr>
        <w:pStyle w:val="norm"/>
        <w:widowControl w:val="0"/>
        <w:tabs>
          <w:tab w:val="left" w:pos="1134"/>
        </w:tabs>
        <w:spacing w:after="160"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1760CC94" w14:textId="77777777" w:rsidR="003B3E74" w:rsidRDefault="00A150A9" w:rsidP="00B46D58">
      <w:pPr>
        <w:pStyle w:val="norm"/>
        <w:widowControl w:val="0"/>
        <w:tabs>
          <w:tab w:val="left" w:pos="1134"/>
        </w:tabs>
        <w:spacing w:after="160"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14:paraId="77951690" w14:textId="77777777" w:rsidR="005073A3" w:rsidRPr="005073A3" w:rsidRDefault="005073A3" w:rsidP="005073A3">
      <w:pPr>
        <w:pStyle w:val="norm"/>
        <w:widowControl w:val="0"/>
        <w:tabs>
          <w:tab w:val="left" w:pos="1134"/>
        </w:tabs>
        <w:spacing w:after="160"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14:paraId="2D8F997C" w14:textId="77777777"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w:t>
      </w:r>
      <w:r w:rsidRPr="009044F1">
        <w:rPr>
          <w:rFonts w:ascii="GHEA Grapalat" w:hAnsi="GHEA Grapalat"/>
          <w:sz w:val="24"/>
          <w:szCs w:val="24"/>
        </w:rPr>
        <w:lastRenderedPageBreak/>
        <w:t>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78FFF798" w14:textId="77777777" w:rsidR="0005196C" w:rsidRPr="00CE18BF" w:rsidRDefault="00A150A9" w:rsidP="0005196C">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ECA8259" w14:textId="77777777"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09F75B30" w14:textId="77777777"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71720585" w14:textId="77777777"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E4AAB4A" w14:textId="77777777"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519A05FB" w14:textId="77777777" w:rsidR="00875295" w:rsidRPr="00110330" w:rsidRDefault="008769B4" w:rsidP="00875295">
      <w:pPr>
        <w:widowControl w:val="0"/>
        <w:tabs>
          <w:tab w:val="left" w:pos="1276"/>
        </w:tabs>
        <w:jc w:val="both"/>
        <w:rPr>
          <w:rFonts w:ascii="GHEA Grapalat" w:hAnsi="GHEA Grapalat"/>
          <w:color w:val="000000" w:themeColor="text1"/>
        </w:rPr>
      </w:pPr>
      <w:r w:rsidRPr="009044F1">
        <w:rPr>
          <w:rFonts w:ascii="GHEA Grapalat" w:hAnsi="GHEA Grapalat"/>
        </w:rPr>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proofErr w:type="gramStart"/>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proofErr w:type="gramEnd"/>
      <w:r w:rsidR="00875295" w:rsidRPr="00110330">
        <w:t xml:space="preserve"> </w:t>
      </w:r>
      <w:r w:rsidR="00875295" w:rsidRPr="00110330">
        <w:rPr>
          <w:rFonts w:ascii="GHEA Grapalat" w:hAnsi="GHEA Grapalat"/>
        </w:rPr>
        <w:t xml:space="preserve">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w:t>
      </w:r>
      <w:r w:rsidR="00875295" w:rsidRPr="00110330">
        <w:rPr>
          <w:rFonts w:ascii="GHEA Grapalat" w:hAnsi="GHEA Grapalat"/>
        </w:rPr>
        <w:lastRenderedPageBreak/>
        <w:t>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1CE44EB2" w14:textId="77777777" w:rsidR="00875295" w:rsidRPr="00110330" w:rsidRDefault="004A5D87" w:rsidP="00875295">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7DABB457" w14:textId="77777777" w:rsidR="00875295" w:rsidRPr="00110330" w:rsidRDefault="00875295" w:rsidP="00875295">
      <w:pPr>
        <w:pStyle w:val="aff3"/>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3F3257DB" w14:textId="77777777" w:rsidR="00875295" w:rsidRDefault="00875295" w:rsidP="00875295">
      <w:pPr>
        <w:pStyle w:val="aff3"/>
        <w:widowControl w:val="0"/>
        <w:numPr>
          <w:ilvl w:val="0"/>
          <w:numId w:val="34"/>
        </w:numPr>
        <w:ind w:left="0" w:firstLine="284"/>
        <w:contextualSpacing/>
        <w:jc w:val="both"/>
        <w:rPr>
          <w:ins w:id="0"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096135EB" w14:textId="77777777" w:rsidR="00686E1A" w:rsidRDefault="00330E00" w:rsidP="00330E00">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14:paraId="715E252D" w14:textId="77777777" w:rsidR="00904B1C" w:rsidRDefault="00686E1A" w:rsidP="00330E00">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14:paraId="43C52104" w14:textId="77777777" w:rsidR="00686E1A" w:rsidRPr="00686E1A" w:rsidRDefault="00686E1A" w:rsidP="00686E1A">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7C905F0E" w14:textId="77777777" w:rsidR="00686E1A" w:rsidRPr="00686E1A" w:rsidRDefault="00686E1A" w:rsidP="00686E1A">
      <w:pPr>
        <w:widowControl w:val="0"/>
        <w:tabs>
          <w:tab w:val="left" w:pos="1134"/>
        </w:tabs>
        <w:ind w:left="-284"/>
        <w:jc w:val="both"/>
        <w:rPr>
          <w:rFonts w:ascii="GHEA Grapalat" w:hAnsi="GHEA Grapalat" w:cs="Sylfaen"/>
        </w:rPr>
      </w:pPr>
    </w:p>
    <w:p w14:paraId="499B9CAA" w14:textId="77777777"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71D5F3E8" w14:textId="77777777"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7FAF66E" w14:textId="77777777"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lastRenderedPageBreak/>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1CCAA36" w14:textId="77777777" w:rsidR="009302D2" w:rsidRPr="003E009B" w:rsidRDefault="00B5219E" w:rsidP="009302D2">
      <w:pPr>
        <w:widowControl w:val="0"/>
        <w:tabs>
          <w:tab w:val="left" w:pos="1276"/>
        </w:tabs>
        <w:spacing w:after="160"/>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13AAA1B4" w14:textId="77777777" w:rsidR="00265D18" w:rsidRPr="009044F1" w:rsidRDefault="00265D18" w:rsidP="009302D2">
      <w:pPr>
        <w:widowControl w:val="0"/>
        <w:tabs>
          <w:tab w:val="left" w:pos="1276"/>
        </w:tabs>
        <w:spacing w:after="160"/>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140A1FD4" w14:textId="5A3609BB"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C40119">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 xml:space="preserve">Оценка заявок и определение отобранного участника осуществляются по отдельным лотам. </w:t>
      </w:r>
    </w:p>
    <w:p w14:paraId="6373CCA6" w14:textId="77777777" w:rsidR="00583092" w:rsidRPr="009044F1" w:rsidRDefault="00A150A9"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6C7EE4D4"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5B1D81C4" w14:textId="77777777"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160813A6" w14:textId="77777777"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4EE679CE" w14:textId="77777777"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7ADBBE02" w14:textId="77777777"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5B153B53" w14:textId="77777777" w:rsidR="00FC32D2" w:rsidRDefault="00FC32D2" w:rsidP="00FC32D2">
      <w:pPr>
        <w:pStyle w:val="23"/>
        <w:widowControl w:val="0"/>
        <w:spacing w:after="160" w:line="240" w:lineRule="auto"/>
        <w:ind w:firstLine="567"/>
        <w:rPr>
          <w:rFonts w:ascii="GHEA Grapalat" w:hAnsi="GHEA Grapalat"/>
          <w:color w:val="000000" w:themeColor="text1"/>
          <w:szCs w:val="22"/>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r w:rsidRPr="009044F1">
        <w:rPr>
          <w:rFonts w:ascii="GHEA Grapalat" w:hAnsi="GHEA Grapalat"/>
          <w:sz w:val="24"/>
          <w:szCs w:val="24"/>
        </w:rPr>
        <w:t xml:space="preserve"> </w:t>
      </w:r>
    </w:p>
    <w:p w14:paraId="5891CEDF"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6CBA142E"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39A51A61" w14:textId="77777777" w:rsidR="00FC32D2" w:rsidRDefault="00FC32D2" w:rsidP="00FC32D2">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lastRenderedPageBreak/>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0DF1C3D9"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0EF30FB0"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1DAD7ABA" w14:textId="77777777"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2349F65B" w14:textId="77777777"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677CD128" w14:textId="77777777"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A70CC0A" w14:textId="2DE46789"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w:t>
      </w:r>
      <w:proofErr w:type="gramStart"/>
      <w:r w:rsidR="00A65116" w:rsidRPr="00681C1F">
        <w:rPr>
          <w:rFonts w:ascii="GHEA Grapalat" w:hAnsi="GHEA Grapalat"/>
          <w:color w:val="000000" w:themeColor="text1"/>
        </w:rPr>
        <w:t xml:space="preserve">участник </w:t>
      </w:r>
      <w:r w:rsidR="00A65116">
        <w:rPr>
          <w:rFonts w:ascii="GHEA Grapalat" w:hAnsi="GHEA Grapalat"/>
          <w:color w:val="000000" w:themeColor="text1"/>
        </w:rPr>
        <w:t xml:space="preserve"> после</w:t>
      </w:r>
      <w:proofErr w:type="gramEnd"/>
      <w:r w:rsidR="00A65116">
        <w:rPr>
          <w:rFonts w:ascii="GHEA Grapalat" w:hAnsi="GHEA Grapalat"/>
          <w:color w:val="000000" w:themeColor="text1"/>
        </w:rPr>
        <w:t xml:space="preserve">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срок, предусмотренный пунктом 10.1 настоящего приглашения</w:t>
      </w:r>
      <w:r w:rsidR="00A65116">
        <w:rPr>
          <w:rFonts w:ascii="GHEA Grapalat" w:hAnsi="GHEA Grapalat"/>
        </w:rPr>
        <w:t>,</w:t>
      </w:r>
      <w:r w:rsidR="00A65116" w:rsidRPr="00996C18">
        <w:rPr>
          <w:rFonts w:ascii="GHEA Grapalat" w:hAnsi="GHEA Grapalat"/>
        </w:rPr>
        <w:t xml:space="preserve"> </w:t>
      </w:r>
      <w:r w:rsidR="00A65116" w:rsidRPr="00DF59E9">
        <w:rPr>
          <w:rFonts w:ascii="GHEA Grapalat" w:hAnsi="GHEA Grapalat"/>
        </w:rPr>
        <w:t xml:space="preserve">не подписывает договор и </w:t>
      </w:r>
      <w:r w:rsidR="00A65116">
        <w:rPr>
          <w:rFonts w:ascii="GHEA Grapalat" w:hAnsi="GHEA Grapalat"/>
        </w:rPr>
        <w:t xml:space="preserve"> 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квалификации и договора</w:t>
      </w:r>
      <w:r w:rsidR="00A65116" w:rsidRPr="00C61190">
        <w:rPr>
          <w:rFonts w:ascii="GHEA Grapalat" w:hAnsi="GHEA Grapalat"/>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145073AD" w14:textId="77777777" w:rsidR="000313A6" w:rsidRPr="009044F1" w:rsidRDefault="000313A6" w:rsidP="00B46D58">
      <w:pPr>
        <w:widowControl w:val="0"/>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6D7277BB" w14:textId="77777777"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r w:rsidRPr="009044F1">
        <w:rPr>
          <w:rFonts w:ascii="GHEA Grapalat" w:hAnsi="GHEA Grapalat"/>
          <w:spacing w:val="-8"/>
          <w:sz w:val="24"/>
          <w:szCs w:val="24"/>
        </w:rPr>
        <w:t xml:space="preserve"> </w:t>
      </w:r>
    </w:p>
    <w:p w14:paraId="5B683080"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47198A2C" w14:textId="0C4EE66A" w:rsidR="00096865" w:rsidRPr="00E1313A" w:rsidRDefault="00030D40" w:rsidP="00B46D58">
      <w:pPr>
        <w:widowControl w:val="0"/>
        <w:tabs>
          <w:tab w:val="left" w:pos="1276"/>
        </w:tabs>
        <w:spacing w:after="160"/>
        <w:ind w:firstLine="567"/>
        <w:jc w:val="both"/>
        <w:rPr>
          <w:rFonts w:ascii="Cambria Math" w:hAnsi="Cambria Math"/>
          <w:lang w:val="hy-AM"/>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681C1F">
        <w:rPr>
          <w:rFonts w:ascii="GHEA Grapalat" w:hAnsi="GHEA Grapalat"/>
          <w:color w:val="000000" w:themeColor="text1"/>
        </w:rPr>
        <w:t>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E1313A">
        <w:rPr>
          <w:rFonts w:ascii="Cambria Math" w:hAnsi="Cambria Math"/>
          <w:color w:val="000000" w:themeColor="text1"/>
          <w:lang w:val="hy-AM"/>
        </w:rPr>
        <w:t>․</w:t>
      </w:r>
    </w:p>
    <w:p w14:paraId="39D69480" w14:textId="64CCB155" w:rsidR="00D2548C" w:rsidRPr="002E4BC5" w:rsidRDefault="00A6609C" w:rsidP="00D2548C">
      <w:pPr>
        <w:widowControl w:val="0"/>
        <w:tabs>
          <w:tab w:val="left" w:pos="1276"/>
        </w:tabs>
        <w:spacing w:after="160"/>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w:t>
      </w:r>
      <w:proofErr w:type="gramStart"/>
      <w:r w:rsidR="00FC01CE" w:rsidRPr="00123A23">
        <w:rPr>
          <w:rFonts w:ascii="GHEA Grapalat" w:hAnsi="GHEA Grapalat"/>
        </w:rPr>
        <w:t>закупки работ</w:t>
      </w:r>
      <w:proofErr w:type="gramEnd"/>
      <w:r w:rsidR="00FC01CE" w:rsidRPr="00123A23">
        <w:rPr>
          <w:rFonts w:ascii="GHEA Grapalat" w:hAnsi="GHEA Grapalat"/>
        </w:rPr>
        <w:t xml:space="preserve">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 xml:space="preserve">Обеспечение квалификации представляется в виде соглашения о неустойке (приложение 4.2) или наличных денег. </w:t>
      </w:r>
      <w:proofErr w:type="gramStart"/>
      <w:r w:rsidR="008A3CE7" w:rsidRPr="003B6812">
        <w:rPr>
          <w:rFonts w:ascii="GHEA Grapalat" w:hAnsi="GHEA Grapalat"/>
        </w:rPr>
        <w:t>Причем  обеспечение</w:t>
      </w:r>
      <w:proofErr w:type="gramEnd"/>
      <w:r w:rsidR="008A3CE7" w:rsidRPr="003B6812">
        <w:rPr>
          <w:rFonts w:ascii="GHEA Grapalat" w:hAnsi="GHEA Grapalat"/>
        </w:rPr>
        <w:t xml:space="preserve"> должно быть </w:t>
      </w:r>
      <w:r w:rsidR="008A3CE7" w:rsidRPr="003B6812">
        <w:rPr>
          <w:rFonts w:ascii="GHEA Grapalat" w:hAnsi="GHEA Grapalat"/>
        </w:rPr>
        <w:lastRenderedPageBreak/>
        <w:t>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p>
    <w:p w14:paraId="780BB628" w14:textId="77777777" w:rsidR="00D2548C" w:rsidRPr="00CE31A0" w:rsidRDefault="00D2548C" w:rsidP="00D2548C">
      <w:pPr>
        <w:widowControl w:val="0"/>
        <w:tabs>
          <w:tab w:val="left" w:pos="1276"/>
        </w:tabs>
        <w:spacing w:after="160"/>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74581D8E" w14:textId="77777777" w:rsidR="00D2548C" w:rsidRPr="00CE31A0" w:rsidRDefault="00D2548C" w:rsidP="00D2548C">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7372C8B1" w14:textId="77777777" w:rsidR="00FA0E7B" w:rsidRDefault="00D2548C" w:rsidP="00FA0E7B">
      <w:pPr>
        <w:widowControl w:val="0"/>
        <w:tabs>
          <w:tab w:val="left" w:pos="1276"/>
        </w:tabs>
        <w:spacing w:after="160"/>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7223D13A" w14:textId="77777777" w:rsidR="00BF0FF6" w:rsidRDefault="00FF145F" w:rsidP="00BF0FF6">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14:paraId="631E9368" w14:textId="77777777"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7434BB2B" w14:textId="77777777" w:rsidR="007C03E1" w:rsidRPr="007C03E1" w:rsidRDefault="00030D40" w:rsidP="00574B01">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7C03E1" w:rsidRPr="007C03E1">
        <w:rPr>
          <w:rFonts w:ascii="GHEA Grapalat" w:hAnsi="GHEA Grapalat"/>
        </w:rPr>
        <w:t>в одностороннем порядке утвержденного заявления-в виде неустойки (приложение 5.1) или наличных денег</w:t>
      </w:r>
      <w:r w:rsidR="007C03E1" w:rsidRPr="007C03E1">
        <w:rPr>
          <w:rFonts w:ascii="Cambria Math" w:hAnsi="Cambria Math" w:cs="Cambria Math"/>
        </w:rPr>
        <w:t>․</w:t>
      </w:r>
    </w:p>
    <w:p w14:paraId="4216456E" w14:textId="6F1ADA47" w:rsidR="00574B01" w:rsidRDefault="007C03E1" w:rsidP="00574B01">
      <w:pPr>
        <w:widowControl w:val="0"/>
        <w:tabs>
          <w:tab w:val="left" w:pos="1276"/>
        </w:tabs>
        <w:spacing w:after="160"/>
        <w:ind w:firstLine="567"/>
        <w:jc w:val="both"/>
        <w:rPr>
          <w:rFonts w:ascii="GHEA Grapalat" w:hAnsi="GHEA Grapalat"/>
        </w:rPr>
      </w:pPr>
      <w:r w:rsidRPr="001775FE">
        <w:rPr>
          <w:rFonts w:ascii="GHEA Grapalat" w:hAnsi="GHEA Grapalat"/>
        </w:rPr>
        <w:t xml:space="preserve"> </w:t>
      </w:r>
      <w:r w:rsidR="00574B01"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00574B01" w:rsidRPr="001775FE">
        <w:rPr>
          <w:rFonts w:ascii="GHEA Grapalat" w:hAnsi="GHEA Grapalat" w:cs="Sylfaen"/>
        </w:rPr>
        <w:t xml:space="preserve"> то он может предоставить обеспечение договора как </w:t>
      </w:r>
      <w:r w:rsidR="00574B01"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00574B01" w:rsidRPr="001775FE">
        <w:rPr>
          <w:rFonts w:ascii="GHEA Grapalat" w:hAnsi="GHEA Grapalat"/>
        </w:rPr>
        <w:t xml:space="preserve"> </w:t>
      </w:r>
    </w:p>
    <w:p w14:paraId="6B726958" w14:textId="10979154" w:rsidR="00E969ED" w:rsidRPr="00DC30CC"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7C03E1">
        <w:rPr>
          <w:rFonts w:ascii="GHEA Grapalat" w:hAnsi="GHEA Grapalat"/>
          <w:lang w:val="hy-AM"/>
        </w:rPr>
        <w:t>2</w:t>
      </w:r>
      <w:r w:rsidR="00F65E20">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1F4053C0" w14:textId="77777777"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Обеспечение договора, представленное в виде наличных денег, должно быть </w:t>
      </w:r>
      <w:r w:rsidRPr="009044F1">
        <w:rPr>
          <w:rFonts w:ascii="GHEA Grapalat" w:hAnsi="GHEA Grapalat"/>
        </w:rPr>
        <w:lastRenderedPageBreak/>
        <w:t>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01D9AD1E" w14:textId="77777777" w:rsidR="00D32092" w:rsidRPr="0059697A" w:rsidRDefault="004A0321" w:rsidP="00B46D58">
      <w:pPr>
        <w:widowControl w:val="0"/>
        <w:tabs>
          <w:tab w:val="left" w:pos="1276"/>
        </w:tabs>
        <w:spacing w:after="160"/>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тся в виде гарантии или 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3993519C" w14:textId="77777777"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63AEA69C" w14:textId="77777777" w:rsidR="00B25035" w:rsidRDefault="00B25035" w:rsidP="00B25035">
      <w:pPr>
        <w:widowControl w:val="0"/>
        <w:tabs>
          <w:tab w:val="left" w:pos="1134"/>
        </w:tabs>
        <w:spacing w:after="160"/>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 xml:space="preserve">представляет требование о выплате обеспечения </w:t>
      </w:r>
      <w:proofErr w:type="gramStart"/>
      <w:r w:rsidRPr="0012082E">
        <w:rPr>
          <w:rFonts w:ascii="GHEA Grapalat" w:hAnsi="GHEA Grapalat"/>
        </w:rPr>
        <w:t>договора  и</w:t>
      </w:r>
      <w:proofErr w:type="gramEnd"/>
      <w:r w:rsidRPr="0012082E">
        <w:rPr>
          <w:rFonts w:ascii="GHEA Grapalat" w:hAnsi="GHEA Grapalat"/>
        </w:rPr>
        <w:t xml:space="preserve">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3E3A9FD0"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6A11D30A"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proofErr w:type="gramStart"/>
      <w:r w:rsidRPr="0012082E">
        <w:rPr>
          <w:rFonts w:ascii="GHEA Grapalat" w:hAnsi="GHEA Grapalat" w:hint="eastAsia"/>
        </w:rPr>
        <w:t>обеспечения</w:t>
      </w:r>
      <w:proofErr w:type="gramEnd"/>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48DA16BA"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71A6AD37"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1"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2" w:author="Inesa Kocharyan" w:date="2023-07-07T17:20:00Z">
        <w:r w:rsidRPr="00541249">
          <w:rPr>
            <w:rFonts w:ascii="GHEA Grapalat" w:hAnsi="GHEA Grapalat"/>
          </w:rPr>
          <w:t>.</w:t>
        </w:r>
      </w:ins>
    </w:p>
    <w:p w14:paraId="22501A68"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7611D255"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24BEFCD1" w14:textId="77777777"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4DF5B42B"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3802E6B6" w14:textId="77777777" w:rsidR="007C03E1" w:rsidRPr="009044F1" w:rsidRDefault="007C03E1" w:rsidP="007C03E1">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Pr="005114D0">
        <w:rPr>
          <w:rFonts w:ascii="GHEA Grapalat" w:hAnsi="GHEA Grapalat"/>
        </w:rPr>
        <w:tab/>
      </w:r>
      <w:r w:rsidRPr="00B02E29">
        <w:rPr>
          <w:rFonts w:ascii="GHEA Grapalat" w:hAnsi="GHEA Grapalat"/>
        </w:rPr>
        <w:t>прекращается</w:t>
      </w:r>
      <w:r>
        <w:rPr>
          <w:rFonts w:ascii="GHEA Grapalat" w:hAnsi="GHEA Grapalat"/>
        </w:rPr>
        <w:t xml:space="preserve"> </w:t>
      </w:r>
      <w:r w:rsidRPr="00B02E29">
        <w:rPr>
          <w:rFonts w:ascii="GHEA Grapalat" w:hAnsi="GHEA Grapalat"/>
        </w:rPr>
        <w:t>потребность</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закупке.</w:t>
      </w:r>
      <w:r>
        <w:rPr>
          <w:rFonts w:ascii="GHEA Grapalat" w:hAnsi="GHEA Grapalat"/>
        </w:rPr>
        <w:t xml:space="preserve"> </w:t>
      </w:r>
      <w:r w:rsidRPr="00B02E29">
        <w:rPr>
          <w:rFonts w:ascii="GHEA Grapalat" w:hAnsi="GHEA Grapalat"/>
        </w:rPr>
        <w:t>При</w:t>
      </w:r>
      <w:r>
        <w:rPr>
          <w:rFonts w:ascii="GHEA Grapalat" w:hAnsi="GHEA Grapalat"/>
        </w:rPr>
        <w:t xml:space="preserve"> </w:t>
      </w:r>
      <w:r w:rsidRPr="00B02E29">
        <w:rPr>
          <w:rFonts w:ascii="GHEA Grapalat" w:hAnsi="GHEA Grapalat"/>
        </w:rPr>
        <w:t>этом</w:t>
      </w:r>
      <w:r>
        <w:rPr>
          <w:rFonts w:ascii="GHEA Grapalat" w:hAnsi="GHEA Grapalat"/>
        </w:rPr>
        <w:t xml:space="preserve"> </w:t>
      </w:r>
      <w:r w:rsidRPr="00B02E29">
        <w:rPr>
          <w:rFonts w:ascii="GHEA Grapalat" w:hAnsi="GHEA Grapalat"/>
        </w:rPr>
        <w:t>процедура</w:t>
      </w:r>
      <w:r>
        <w:rPr>
          <w:rFonts w:ascii="GHEA Grapalat" w:hAnsi="GHEA Grapalat"/>
        </w:rPr>
        <w:t xml:space="preserve"> </w:t>
      </w:r>
      <w:r w:rsidRPr="00B02E29">
        <w:rPr>
          <w:rFonts w:ascii="GHEA Grapalat" w:hAnsi="GHEA Grapalat"/>
        </w:rPr>
        <w:t>закупки,</w:t>
      </w:r>
      <w:r>
        <w:rPr>
          <w:rFonts w:ascii="GHEA Grapalat" w:hAnsi="GHEA Grapalat"/>
        </w:rPr>
        <w:t xml:space="preserve"> </w:t>
      </w:r>
      <w:r w:rsidRPr="00B02E29">
        <w:rPr>
          <w:rFonts w:ascii="GHEA Grapalat" w:hAnsi="GHEA Grapalat"/>
        </w:rPr>
        <w:t>организованная</w:t>
      </w:r>
      <w:r>
        <w:rPr>
          <w:rFonts w:ascii="GHEA Grapalat" w:hAnsi="GHEA Grapalat"/>
        </w:rPr>
        <w:t xml:space="preserve"> </w:t>
      </w:r>
      <w:r w:rsidRPr="00B02E29">
        <w:rPr>
          <w:rFonts w:ascii="GHEA Grapalat" w:hAnsi="GHEA Grapalat"/>
        </w:rPr>
        <w:t>для</w:t>
      </w:r>
      <w:r>
        <w:rPr>
          <w:rFonts w:ascii="GHEA Grapalat" w:hAnsi="GHEA Grapalat"/>
        </w:rPr>
        <w:t xml:space="preserve"> </w:t>
      </w:r>
      <w:r w:rsidRPr="00B02E29">
        <w:rPr>
          <w:rFonts w:ascii="GHEA Grapalat" w:hAnsi="GHEA Grapalat"/>
        </w:rPr>
        <w:t>нужд</w:t>
      </w:r>
      <w:r>
        <w:rPr>
          <w:rFonts w:ascii="GHEA Grapalat" w:hAnsi="GHEA Grapalat"/>
        </w:rPr>
        <w:t xml:space="preserve"> </w:t>
      </w:r>
      <w:r w:rsidRPr="00B02E29">
        <w:rPr>
          <w:rFonts w:ascii="GHEA Grapalat" w:hAnsi="GHEA Grapalat"/>
        </w:rPr>
        <w:t>государства</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общин,</w:t>
      </w:r>
      <w:r>
        <w:rPr>
          <w:rFonts w:ascii="GHEA Grapalat" w:hAnsi="GHEA Grapalat"/>
        </w:rPr>
        <w:t xml:space="preserve"> </w:t>
      </w:r>
      <w:r w:rsidRPr="00B02E29">
        <w:rPr>
          <w:rFonts w:ascii="GHEA Grapalat" w:hAnsi="GHEA Grapalat"/>
        </w:rPr>
        <w:t>может</w:t>
      </w:r>
      <w:r>
        <w:rPr>
          <w:rFonts w:ascii="GHEA Grapalat" w:hAnsi="GHEA Grapalat"/>
        </w:rPr>
        <w:t xml:space="preserve"> </w:t>
      </w:r>
      <w:r w:rsidRPr="00B02E29">
        <w:rPr>
          <w:rFonts w:ascii="GHEA Grapalat" w:hAnsi="GHEA Grapalat"/>
        </w:rPr>
        <w:t>быть</w:t>
      </w:r>
      <w:r>
        <w:rPr>
          <w:rFonts w:ascii="GHEA Grapalat" w:hAnsi="GHEA Grapalat"/>
        </w:rPr>
        <w:t xml:space="preserve"> </w:t>
      </w:r>
      <w:r w:rsidRPr="00B02E29">
        <w:rPr>
          <w:rFonts w:ascii="GHEA Grapalat" w:hAnsi="GHEA Grapalat"/>
        </w:rPr>
        <w:t>объявлена</w:t>
      </w:r>
      <w:r>
        <w:rPr>
          <w:rFonts w:ascii="GHEA Grapalat" w:hAnsi="GHEA Grapalat"/>
        </w:rPr>
        <w:t xml:space="preserve"> </w:t>
      </w:r>
      <w:r w:rsidRPr="00B02E29">
        <w:rPr>
          <w:rFonts w:ascii="GHEA Grapalat" w:hAnsi="GHEA Grapalat"/>
        </w:rPr>
        <w:t>полностью</w:t>
      </w:r>
      <w:r>
        <w:rPr>
          <w:rFonts w:ascii="GHEA Grapalat" w:hAnsi="GHEA Grapalat"/>
        </w:rPr>
        <w:t xml:space="preserve"> </w:t>
      </w:r>
      <w:r w:rsidRPr="00B02E29">
        <w:rPr>
          <w:rFonts w:ascii="GHEA Grapalat" w:hAnsi="GHEA Grapalat"/>
        </w:rPr>
        <w:t>или</w:t>
      </w:r>
      <w:r>
        <w:rPr>
          <w:rFonts w:ascii="GHEA Grapalat" w:hAnsi="GHEA Grapalat"/>
        </w:rPr>
        <w:t xml:space="preserve"> </w:t>
      </w:r>
      <w:r w:rsidRPr="00B02E29">
        <w:rPr>
          <w:rFonts w:ascii="GHEA Grapalat" w:hAnsi="GHEA Grapalat"/>
        </w:rPr>
        <w:t>частично</w:t>
      </w:r>
      <w:r>
        <w:rPr>
          <w:rFonts w:ascii="GHEA Grapalat" w:hAnsi="GHEA Grapalat"/>
        </w:rPr>
        <w:t xml:space="preserve"> </w:t>
      </w:r>
      <w:r w:rsidRPr="00B02E29">
        <w:rPr>
          <w:rFonts w:ascii="GHEA Grapalat" w:hAnsi="GHEA Grapalat"/>
        </w:rPr>
        <w:t>несостоявшейся</w:t>
      </w:r>
      <w:r>
        <w:rPr>
          <w:rFonts w:ascii="GHEA Grapalat" w:hAnsi="GHEA Grapalat"/>
        </w:rPr>
        <w:t xml:space="preserve"> </w:t>
      </w:r>
      <w:r w:rsidRPr="00CC7EC8">
        <w:rPr>
          <w:rFonts w:ascii="GHEA Grapalat" w:hAnsi="GHEA Grapalat"/>
          <w:spacing w:val="-6"/>
        </w:rPr>
        <w:t>на</w:t>
      </w:r>
      <w:r>
        <w:rPr>
          <w:rFonts w:ascii="GHEA Grapalat" w:hAnsi="GHEA Grapalat"/>
          <w:spacing w:val="-6"/>
        </w:rPr>
        <w:t xml:space="preserve"> </w:t>
      </w:r>
      <w:r w:rsidRPr="00CC7EC8">
        <w:rPr>
          <w:rFonts w:ascii="GHEA Grapalat" w:hAnsi="GHEA Grapalat"/>
          <w:spacing w:val="-6"/>
        </w:rPr>
        <w:t>основании</w:t>
      </w:r>
      <w:r>
        <w:rPr>
          <w:rFonts w:ascii="GHEA Grapalat" w:hAnsi="GHEA Grapalat"/>
          <w:spacing w:val="-6"/>
        </w:rPr>
        <w:t xml:space="preserve"> </w:t>
      </w:r>
      <w:r w:rsidRPr="00CC7EC8">
        <w:rPr>
          <w:rFonts w:ascii="GHEA Grapalat" w:hAnsi="GHEA Grapalat"/>
          <w:spacing w:val="-6"/>
        </w:rPr>
        <w:t>решения</w:t>
      </w:r>
      <w:r>
        <w:rPr>
          <w:rFonts w:ascii="GHEA Grapalat" w:hAnsi="GHEA Grapalat"/>
          <w:spacing w:val="-6"/>
        </w:rPr>
        <w:t xml:space="preserve"> </w:t>
      </w:r>
      <w:r w:rsidRPr="00CC7EC8">
        <w:rPr>
          <w:rFonts w:ascii="GHEA Grapalat" w:hAnsi="GHEA Grapalat"/>
          <w:spacing w:val="-6"/>
        </w:rPr>
        <w:t>руководителя</w:t>
      </w:r>
      <w:r>
        <w:rPr>
          <w:rFonts w:ascii="GHEA Grapalat" w:hAnsi="GHEA Grapalat"/>
          <w:spacing w:val="-6"/>
        </w:rPr>
        <w:t xml:space="preserve"> </w:t>
      </w:r>
      <w:r w:rsidRPr="00CC7EC8">
        <w:rPr>
          <w:rFonts w:ascii="GHEA Grapalat" w:hAnsi="GHEA Grapalat"/>
          <w:spacing w:val="-6"/>
        </w:rPr>
        <w:t>уполномоченного</w:t>
      </w:r>
      <w:r>
        <w:rPr>
          <w:rFonts w:ascii="GHEA Grapalat" w:hAnsi="GHEA Grapalat"/>
          <w:spacing w:val="-6"/>
        </w:rPr>
        <w:t xml:space="preserve"> </w:t>
      </w:r>
      <w:r w:rsidRPr="00CC7EC8">
        <w:rPr>
          <w:rFonts w:ascii="GHEA Grapalat" w:hAnsi="GHEA Grapalat"/>
          <w:spacing w:val="-6"/>
        </w:rPr>
        <w:t>органа,</w:t>
      </w:r>
      <w:r>
        <w:rPr>
          <w:rFonts w:ascii="GHEA Grapalat" w:hAnsi="GHEA Grapalat"/>
          <w:spacing w:val="-6"/>
        </w:rPr>
        <w:t xml:space="preserve"> </w:t>
      </w:r>
      <w:r w:rsidRPr="00CC7EC8">
        <w:rPr>
          <w:rFonts w:ascii="GHEA Grapalat" w:hAnsi="GHEA Grapalat"/>
          <w:spacing w:val="-6"/>
        </w:rPr>
        <w:t>осуществляющего</w:t>
      </w:r>
      <w:r>
        <w:rPr>
          <w:rFonts w:ascii="GHEA Grapalat" w:hAnsi="GHEA Grapalat"/>
          <w:spacing w:val="-6"/>
        </w:rPr>
        <w:t xml:space="preserve"> </w:t>
      </w:r>
      <w:r w:rsidRPr="00CC7EC8">
        <w:rPr>
          <w:rFonts w:ascii="GHEA Grapalat" w:hAnsi="GHEA Grapalat"/>
          <w:spacing w:val="-6"/>
        </w:rPr>
        <w:t>общее</w:t>
      </w:r>
      <w:r>
        <w:rPr>
          <w:rFonts w:ascii="GHEA Grapalat" w:hAnsi="GHEA Grapalat"/>
          <w:spacing w:val="-6"/>
        </w:rPr>
        <w:t xml:space="preserve"> </w:t>
      </w:r>
      <w:r w:rsidRPr="00CC7EC8">
        <w:rPr>
          <w:rFonts w:ascii="GHEA Grapalat" w:hAnsi="GHEA Grapalat"/>
          <w:spacing w:val="-6"/>
        </w:rPr>
        <w:t>управление</w:t>
      </w:r>
      <w:r w:rsidRPr="009044F1">
        <w:rPr>
          <w:rFonts w:ascii="GHEA Grapalat" w:hAnsi="GHEA Grapalat"/>
        </w:rPr>
        <w:t>.</w:t>
      </w:r>
    </w:p>
    <w:p w14:paraId="3675AF03"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5BC7E8B2" w14:textId="77777777"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14:paraId="1F36D001" w14:textId="77777777"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4D679F4"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31132FA"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45DD502D"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659A065"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476B2F90"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760C7E3A"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58536BE2"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135E9DD6"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2FD9E153"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4A60B09"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010248F7"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4FB5E666"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054B984"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w:t>
      </w:r>
      <w:r w:rsidRPr="00570BBD">
        <w:rPr>
          <w:rFonts w:ascii="GHEA Grapalat" w:hAnsi="GHEA Grapalat"/>
        </w:rPr>
        <w:lastRenderedPageBreak/>
        <w:t>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1D5DAF75"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2E20DF51"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E23E8AA"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02A18B1E"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0A62AAB6"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063BAD10"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3A6AF7F9"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34B7ECBE"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0F020D71" w14:textId="77777777" w:rsidR="000E1E78" w:rsidRPr="00570BBD" w:rsidRDefault="000E1E78" w:rsidP="000E1E7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5CCA686A"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5C148578"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1A513A11"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w:t>
      </w:r>
      <w:r w:rsidRPr="00570BBD">
        <w:rPr>
          <w:rFonts w:ascii="GHEA Grapalat" w:hAnsi="GHEA Grapalat"/>
        </w:rPr>
        <w:lastRenderedPageBreak/>
        <w:t xml:space="preserve">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392D601D"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1CCD0C62"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160C8E6"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7907C2FE" w14:textId="77777777" w:rsidR="006356C0" w:rsidRDefault="006356C0">
      <w:pPr>
        <w:rPr>
          <w:rFonts w:ascii="GHEA Grapalat" w:hAnsi="GHEA Grapalat"/>
          <w:b/>
        </w:rPr>
      </w:pPr>
      <w:r>
        <w:rPr>
          <w:rFonts w:ascii="GHEA Grapalat" w:hAnsi="GHEA Grapalat"/>
          <w:b/>
        </w:rPr>
        <w:br w:type="page"/>
      </w:r>
    </w:p>
    <w:p w14:paraId="39D08741"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0FE1AD18" w14:textId="77777777" w:rsidR="008842CE" w:rsidRPr="00374F4A" w:rsidRDefault="008842CE" w:rsidP="00B46D58">
      <w:pPr>
        <w:widowControl w:val="0"/>
        <w:spacing w:after="160"/>
        <w:jc w:val="center"/>
        <w:rPr>
          <w:rFonts w:ascii="GHEA Grapalat" w:hAnsi="GHEA Grapalat"/>
          <w:b/>
        </w:rPr>
      </w:pPr>
    </w:p>
    <w:p w14:paraId="5FBA3B72" w14:textId="29764F0A"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B36AC2">
        <w:rPr>
          <w:rFonts w:ascii="GHEA Grapalat" w:hAnsi="GHEA Grapalat"/>
          <w:b/>
        </w:rPr>
        <w:t>ЗАПРОСЕ КОТИРОВОК</w:t>
      </w:r>
    </w:p>
    <w:p w14:paraId="06877A6E" w14:textId="77777777" w:rsidR="00096865" w:rsidRPr="009044F1" w:rsidRDefault="00096865" w:rsidP="00B46D58">
      <w:pPr>
        <w:widowControl w:val="0"/>
        <w:spacing w:after="160"/>
        <w:jc w:val="center"/>
        <w:rPr>
          <w:rFonts w:ascii="GHEA Grapalat" w:hAnsi="GHEA Grapalat"/>
        </w:rPr>
      </w:pPr>
    </w:p>
    <w:p w14:paraId="167084A9"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759E11C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4C1DA71C" w14:textId="77777777"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28A0BB82" w14:textId="77777777"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39463801"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55DF46AB" w14:textId="77777777" w:rsidR="00DE4E15" w:rsidRDefault="00DE4E15" w:rsidP="00DE4E15">
      <w:pPr>
        <w:widowControl w:val="0"/>
        <w:spacing w:after="16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71A6F2D2" w14:textId="77777777" w:rsidR="002D5CF0" w:rsidRPr="009044F1" w:rsidRDefault="0078387F" w:rsidP="00B46D58">
      <w:pPr>
        <w:widowControl w:val="0"/>
        <w:spacing w:after="16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2CBE674A" w14:textId="77777777"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1F8D453F" w14:textId="77777777"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09A640AE" w14:textId="77777777"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af6"/>
          <w:rFonts w:ascii="GHEA Grapalat" w:hAnsi="GHEA Grapalat"/>
        </w:rPr>
        <w:footnoteReference w:customMarkFollows="1" w:id="1"/>
        <w:t>15</w:t>
      </w:r>
    </w:p>
    <w:p w14:paraId="4A0C0EEE" w14:textId="77777777"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5A17BE">
        <w:rPr>
          <w:rFonts w:ascii="GHEA Grapalat" w:hAnsi="GHEA Grapalat"/>
        </w:rPr>
        <w:t>4</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proofErr w:type="gramStart"/>
      <w:r w:rsidRPr="00B138F3">
        <w:rPr>
          <w:rFonts w:ascii="GHEA Grapalat" w:hAnsi="GHEA Grapalat"/>
        </w:rPr>
        <w:t>; При</w:t>
      </w:r>
      <w:proofErr w:type="gramEnd"/>
      <w:r w:rsidRPr="00B138F3">
        <w:rPr>
          <w:rFonts w:ascii="GHEA Grapalat" w:hAnsi="GHEA Grapalat"/>
        </w:rPr>
        <w:t xml:space="preserve"> этом заявкой представляется </w:t>
      </w:r>
      <w:r w:rsidR="00030728">
        <w:rPr>
          <w:rFonts w:ascii="GHEA Grapalat" w:hAnsi="GHEA Grapalat"/>
        </w:rPr>
        <w:t>оригинал</w:t>
      </w:r>
      <w:r w:rsidRPr="00B138F3">
        <w:rPr>
          <w:rFonts w:ascii="GHEA Grapalat" w:hAnsi="GHEA Grapalat"/>
        </w:rPr>
        <w:t xml:space="preserve"> документа, удостоверяющего опла</w:t>
      </w:r>
      <w:r w:rsidR="00030728">
        <w:rPr>
          <w:rFonts w:ascii="GHEA Grapalat" w:hAnsi="GHEA Grapalat"/>
        </w:rPr>
        <w:t>ту наличных денег, или оригинал</w:t>
      </w:r>
      <w:r w:rsidRPr="00B138F3">
        <w:rPr>
          <w:rFonts w:ascii="GHEA Grapalat" w:hAnsi="GHEA Grapalat"/>
        </w:rPr>
        <w:t xml:space="preserve"> банковской гарантии.</w:t>
      </w:r>
      <w:r w:rsidR="00030728">
        <w:rPr>
          <w:rStyle w:val="af6"/>
          <w:rFonts w:ascii="GHEA Grapalat" w:hAnsi="GHEA Grapalat"/>
        </w:rPr>
        <w:footnoteReference w:customMarkFollows="1" w:id="2"/>
        <w:t>16</w:t>
      </w:r>
    </w:p>
    <w:p w14:paraId="4BA59162" w14:textId="77777777"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3" w:author="Vardan" w:date="2020-06-03T18:32:00Z">
        <w:r w:rsidR="002C0665" w:rsidDel="00C14716">
          <w:rPr>
            <w:rFonts w:ascii="GHEA Grapalat" w:hAnsi="GHEA Grapalat"/>
          </w:rPr>
          <w:delText>,</w:delText>
        </w:r>
      </w:del>
      <w:ins w:id="4"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5B7D5357" w14:textId="77777777" w:rsidR="008B1F31" w:rsidRDefault="008B1F31" w:rsidP="008B1F31">
      <w:pPr>
        <w:widowControl w:val="0"/>
        <w:spacing w:after="160" w:line="360" w:lineRule="auto"/>
        <w:jc w:val="center"/>
        <w:rPr>
          <w:rFonts w:ascii="GHEA Grapalat" w:hAnsi="GHEA Grapalat"/>
          <w:b/>
        </w:rPr>
      </w:pPr>
    </w:p>
    <w:p w14:paraId="71F31EF9"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16F825A7" w14:textId="77777777" w:rsidR="008B1F31" w:rsidRPr="002658C9"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8C9406C" w14:textId="1BA41E53" w:rsidR="008B1F31" w:rsidRPr="002658C9" w:rsidRDefault="008B1F31" w:rsidP="008B1F31">
      <w:pPr>
        <w:widowControl w:val="0"/>
        <w:spacing w:after="160"/>
        <w:ind w:firstLine="567"/>
        <w:jc w:val="both"/>
        <w:rPr>
          <w:rFonts w:ascii="GHEA Grapalat" w:hAnsi="GHEA Grapalat" w:cs="Sylfaen"/>
        </w:rPr>
      </w:pPr>
      <w:r w:rsidRPr="002658C9">
        <w:rPr>
          <w:rFonts w:ascii="GHEA Grapalat" w:hAnsi="GHEA Grapalat"/>
        </w:rPr>
        <w:lastRenderedPageBreak/>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w:t>
      </w:r>
      <w:r w:rsidR="007C03E1">
        <w:rPr>
          <w:rFonts w:ascii="GHEA Grapalat" w:hAnsi="GHEA Grapalat"/>
          <w:lang w:val="hy-AM"/>
        </w:rPr>
        <w:t>1</w:t>
      </w:r>
      <w:r w:rsidRPr="002658C9">
        <w:rPr>
          <w:rFonts w:ascii="GHEA Grapalat" w:hAnsi="GHEA Grapalat"/>
        </w:rPr>
        <w:t>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6BB95762" w14:textId="77777777" w:rsidR="008B1F31" w:rsidRPr="002658C9" w:rsidRDefault="008B1F31" w:rsidP="008B1F31">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405A36E0" w14:textId="77777777" w:rsidR="008B1F31" w:rsidRPr="002658C9" w:rsidRDefault="008B1F31" w:rsidP="008B1F31">
      <w:pPr>
        <w:widowControl w:val="0"/>
        <w:tabs>
          <w:tab w:val="left" w:pos="1134"/>
        </w:tabs>
        <w:spacing w:after="160"/>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5FF7F4FB" w14:textId="77777777" w:rsidR="008B1F31" w:rsidRPr="002658C9" w:rsidRDefault="008B1F31" w:rsidP="008B1F31">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467E3792" w14:textId="77777777" w:rsidR="008B1F31" w:rsidRPr="002658C9" w:rsidRDefault="008B1F31" w:rsidP="008B1F31">
      <w:pPr>
        <w:widowControl w:val="0"/>
        <w:tabs>
          <w:tab w:val="left" w:pos="1134"/>
          <w:tab w:val="left" w:pos="628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7326B593"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2F10CAEE" w14:textId="77777777" w:rsidR="008B1F31" w:rsidRPr="002658C9" w:rsidRDefault="008B1F31" w:rsidP="008B1F31">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3245D01F" w14:textId="77777777" w:rsidR="008B1F31" w:rsidRDefault="008B1F31" w:rsidP="008B1F31">
      <w:pPr>
        <w:widowControl w:val="0"/>
        <w:tabs>
          <w:tab w:val="left" w:pos="1134"/>
        </w:tabs>
        <w:spacing w:after="160"/>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3B4E0FED" w14:textId="77777777" w:rsidR="00B01410" w:rsidRDefault="00B01410">
      <w:pPr>
        <w:rPr>
          <w:ins w:id="5" w:author="Inesa Kocharyan" w:date="2024-02-12T14:54:00Z"/>
          <w:rFonts w:ascii="GHEA Grapalat" w:hAnsi="GHEA Grapalat"/>
          <w:b/>
        </w:rPr>
      </w:pPr>
      <w:ins w:id="6" w:author="Inesa Kocharyan" w:date="2024-02-12T14:54:00Z">
        <w:r>
          <w:rPr>
            <w:rFonts w:ascii="GHEA Grapalat" w:hAnsi="GHEA Grapalat"/>
            <w:b/>
          </w:rPr>
          <w:br w:type="page"/>
        </w:r>
      </w:ins>
    </w:p>
    <w:p w14:paraId="3CC5C8B2"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AB12717" w14:textId="4519AC97"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00B36AC2">
        <w:rPr>
          <w:rFonts w:ascii="GHEA Grapalat" w:hAnsi="GHEA Grapalat"/>
          <w:b/>
          <w:sz w:val="24"/>
          <w:szCs w:val="24"/>
        </w:rPr>
        <w:t>запросе котировок</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6132ED">
        <w:rPr>
          <w:rFonts w:ascii="GHEA Grapalat" w:hAnsi="GHEA Grapalat"/>
          <w:sz w:val="24"/>
          <w:szCs w:val="24"/>
        </w:rPr>
        <w:t>"</w:t>
      </w:r>
      <w:r w:rsidR="007C03E1">
        <w:rPr>
          <w:rFonts w:ascii="GHEA Grapalat" w:hAnsi="GHEA Grapalat"/>
          <w:b/>
          <w:sz w:val="24"/>
          <w:szCs w:val="24"/>
        </w:rPr>
        <w:t>ԳՀԱՇՁԲ-ՀՎԿԱԿ-2025-50</w:t>
      </w:r>
      <w:r w:rsidR="006132ED">
        <w:rPr>
          <w:rFonts w:ascii="GHEA Grapalat" w:hAnsi="GHEA Grapalat"/>
          <w:sz w:val="24"/>
          <w:szCs w:val="24"/>
        </w:rPr>
        <w:t>"</w:t>
      </w:r>
    </w:p>
    <w:p w14:paraId="49354957" w14:textId="77777777" w:rsidR="00B2572B" w:rsidRPr="00374F4A" w:rsidRDefault="00B2572B" w:rsidP="00B46D58">
      <w:pPr>
        <w:widowControl w:val="0"/>
        <w:spacing w:after="120"/>
        <w:jc w:val="center"/>
        <w:rPr>
          <w:rFonts w:ascii="GHEA Grapalat" w:hAnsi="GHEA Grapalat" w:cs="Sylfaen"/>
          <w:b/>
        </w:rPr>
      </w:pPr>
    </w:p>
    <w:p w14:paraId="1C4B59FC" w14:textId="77777777"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proofErr w:type="gramStart"/>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w:t>
      </w:r>
      <w:proofErr w:type="gramEnd"/>
      <w:r w:rsidR="005A6435">
        <w:rPr>
          <w:rFonts w:ascii="GHEA Grapalat" w:hAnsi="GHEA Grapalat"/>
          <w:b/>
        </w:rPr>
        <w:t xml:space="preserve"> </w:t>
      </w:r>
      <w:r w:rsidRPr="00374F4A">
        <w:rPr>
          <w:rFonts w:ascii="GHEA Grapalat" w:hAnsi="GHEA Grapalat"/>
          <w:b/>
        </w:rPr>
        <w:t>*</w:t>
      </w:r>
    </w:p>
    <w:p w14:paraId="11C7E80D" w14:textId="77777777"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14:paraId="3D1DE37C" w14:textId="77777777" w:rsidR="00B2572B" w:rsidRPr="00374F4A" w:rsidRDefault="00B2572B" w:rsidP="00B46D58">
      <w:pPr>
        <w:widowControl w:val="0"/>
        <w:spacing w:after="120"/>
        <w:jc w:val="center"/>
        <w:rPr>
          <w:rFonts w:ascii="GHEA Grapalat" w:hAnsi="GHEA Grapalat"/>
        </w:rPr>
      </w:pPr>
    </w:p>
    <w:p w14:paraId="3EACDEB1"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08E8138E"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A42ED9A"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04A1FD92"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70A4DC95" w14:textId="714739DD" w:rsidR="00374F4A" w:rsidRPr="00DA5EA0" w:rsidRDefault="007C03E1" w:rsidP="007C03E1">
      <w:pPr>
        <w:jc w:val="both"/>
        <w:rPr>
          <w:rFonts w:ascii="GHEA Grapalat" w:hAnsi="GHEA Grapalat"/>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00374F4A" w:rsidRPr="005437F6">
        <w:rPr>
          <w:rFonts w:ascii="GHEA Grapalat" w:hAnsi="GHEA Grapalat"/>
        </w:rPr>
        <w:t>под кодом</w:t>
      </w:r>
      <w:r w:rsidR="00374F4A" w:rsidRPr="00BD0FD1">
        <w:rPr>
          <w:rFonts w:ascii="GHEA Grapalat" w:hAnsi="GHEA Grapalat"/>
        </w:rPr>
        <w:t xml:space="preserve"> </w:t>
      </w:r>
      <w:r w:rsidR="006132ED">
        <w:rPr>
          <w:rFonts w:ascii="GHEA Grapalat" w:hAnsi="GHEA Grapalat"/>
        </w:rPr>
        <w:t>"</w:t>
      </w:r>
      <w:r>
        <w:rPr>
          <w:rFonts w:ascii="GHEA Grapalat" w:hAnsi="GHEA Grapalat"/>
        </w:rPr>
        <w:t>ԳՀԱՇՁԲ-ՀՎԿԱԿ-2025-50</w:t>
      </w:r>
      <w:r w:rsidR="006132ED">
        <w:rPr>
          <w:rFonts w:ascii="GHEA Grapalat" w:hAnsi="GHEA Grapalat"/>
        </w:rPr>
        <w:t>"</w:t>
      </w:r>
      <w:r>
        <w:rPr>
          <w:rFonts w:ascii="GHEA Grapalat" w:hAnsi="GHEA Grapalat"/>
          <w:lang w:val="hy-AM"/>
        </w:rPr>
        <w:t xml:space="preserve"> </w:t>
      </w:r>
      <w:r w:rsidR="00374F4A" w:rsidRPr="00DD2B43">
        <w:rPr>
          <w:rFonts w:ascii="GHEA Grapalat" w:hAnsi="GHEA Grapalat"/>
        </w:rPr>
        <w:t>открытого конкурса</w:t>
      </w:r>
      <w:r w:rsidR="00374F4A" w:rsidRPr="005437F6">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7FAF3D68"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00D3B399"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549DAEF3"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404D8D39"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7A2FAD0E" w14:textId="77777777" w:rsidR="000612B9" w:rsidRDefault="000612B9" w:rsidP="00B46D58">
      <w:pPr>
        <w:jc w:val="both"/>
        <w:rPr>
          <w:rFonts w:ascii="GHEA Grapalat" w:hAnsi="GHEA Grapalat"/>
        </w:rPr>
      </w:pPr>
    </w:p>
    <w:p w14:paraId="120EDAC4"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5EEB3B3D"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014C692F" w14:textId="77777777" w:rsidR="000612B9" w:rsidRDefault="000612B9" w:rsidP="00B46D58">
      <w:pPr>
        <w:jc w:val="both"/>
        <w:rPr>
          <w:rFonts w:ascii="GHEA Grapalat" w:hAnsi="GHEA Grapalat"/>
        </w:rPr>
      </w:pPr>
    </w:p>
    <w:p w14:paraId="6B6BD144"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22480974"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409F6DCC" w14:textId="77777777" w:rsidR="00B138F3" w:rsidRDefault="00B138F3" w:rsidP="00B46D58">
      <w:pPr>
        <w:jc w:val="both"/>
        <w:rPr>
          <w:rFonts w:ascii="GHEA Grapalat" w:hAnsi="GHEA Grapalat"/>
        </w:rPr>
      </w:pPr>
    </w:p>
    <w:p w14:paraId="3F440FF7"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31253CF1"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7C9FA497" w14:textId="77777777" w:rsidR="00B138F3" w:rsidRDefault="00B138F3" w:rsidP="00F96993">
      <w:pPr>
        <w:jc w:val="both"/>
        <w:rPr>
          <w:rFonts w:ascii="GHEA Grapalat" w:hAnsi="GHEA Grapalat"/>
        </w:rPr>
      </w:pPr>
    </w:p>
    <w:p w14:paraId="137A3A28"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5315C967"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05DC4917" w14:textId="77777777" w:rsidR="00B16483" w:rsidRDefault="00B16483" w:rsidP="00F96993">
      <w:pPr>
        <w:jc w:val="both"/>
        <w:rPr>
          <w:rFonts w:ascii="GHEA Grapalat" w:hAnsi="GHEA Grapalat"/>
          <w:sz w:val="18"/>
          <w:szCs w:val="18"/>
        </w:rPr>
      </w:pPr>
    </w:p>
    <w:p w14:paraId="6EECB492"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09D82E3E"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4572B4E6" w14:textId="77777777" w:rsidR="00B16483" w:rsidRPr="00D3436F" w:rsidRDefault="00B16483" w:rsidP="00B16483">
      <w:pPr>
        <w:tabs>
          <w:tab w:val="left" w:pos="7371"/>
        </w:tabs>
        <w:spacing w:after="160"/>
        <w:ind w:left="3544" w:firstLine="3"/>
        <w:jc w:val="both"/>
        <w:rPr>
          <w:rFonts w:ascii="GHEA Grapalat" w:hAnsi="GHEA Grapalat"/>
          <w:sz w:val="16"/>
        </w:rPr>
      </w:pPr>
    </w:p>
    <w:p w14:paraId="5C92B41E"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0314D791"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519E8208"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48EF5B21"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2187D2E3" w14:textId="77777777" w:rsidR="00E1773C" w:rsidRPr="00AD67F0" w:rsidRDefault="00E1773C" w:rsidP="00E1773C">
      <w:pPr>
        <w:rPr>
          <w:rFonts w:ascii="GHEA Grapalat" w:hAnsi="GHEA Grapalat"/>
          <w:i/>
          <w:sz w:val="16"/>
          <w:vertAlign w:val="superscript"/>
          <w:lang w:val="es-ES"/>
        </w:rPr>
      </w:pPr>
    </w:p>
    <w:p w14:paraId="72B21665" w14:textId="3D09C1E4"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B36AC2">
        <w:rPr>
          <w:rFonts w:ascii="GHEA Grapalat" w:hAnsi="GHEA Grapalat"/>
        </w:rPr>
        <w:t>запросе котировок</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Pr="00AD67F0">
        <w:rPr>
          <w:rFonts w:ascii="GHEA Grapalat" w:hAnsi="GHEA Grapalat"/>
        </w:rPr>
        <w:t>"</w:t>
      </w:r>
      <w:r w:rsidR="007C03E1">
        <w:rPr>
          <w:rFonts w:ascii="GHEA Grapalat" w:hAnsi="GHEA Grapalat"/>
        </w:rPr>
        <w:t xml:space="preserve">ԳՀԱՇՁԲ-ՀՎԿԱԿ-2025-50 </w:t>
      </w:r>
      <w:r w:rsidRPr="00AD67F0">
        <w:rPr>
          <w:rFonts w:ascii="GHEA Grapalat" w:hAnsi="GHEA Grapalat"/>
        </w:rPr>
        <w:t>"*,</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351208EB" w14:textId="77777777"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Pr="00AD67F0">
        <w:rPr>
          <w:rFonts w:ascii="GHEA Grapalat" w:hAnsi="GHEA Grapalat" w:cs="Sylfaen"/>
          <w:sz w:val="20"/>
        </w:rPr>
        <w:t xml:space="preserve">       </w:t>
      </w:r>
      <w:r w:rsidR="007A14E0">
        <w:rPr>
          <w:rFonts w:ascii="GHEA Grapalat" w:hAnsi="GHEA Grapalat" w:cs="Sylfaen"/>
          <w:sz w:val="20"/>
        </w:rPr>
        <w:t xml:space="preserve">                                   </w:t>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0FECEC53" w14:textId="77777777"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3B0E7B">
        <w:rPr>
          <w:rFonts w:ascii="GHEA Grapalat" w:hAnsi="GHEA Grapalat"/>
          <w:color w:val="000000" w:themeColor="text1"/>
        </w:rPr>
        <w:t>приглашением  представить</w:t>
      </w:r>
      <w:proofErr w:type="gramEnd"/>
      <w:r w:rsidRPr="003B0E7B">
        <w:rPr>
          <w:rFonts w:ascii="GHEA Grapalat" w:hAnsi="GHEA Grapalat"/>
          <w:color w:val="000000" w:themeColor="text1"/>
        </w:rPr>
        <w:t xml:space="preserve"> обеспечение квалификации</w:t>
      </w:r>
      <w:r w:rsidR="00952531" w:rsidRPr="003B0E7B">
        <w:rPr>
          <w:rFonts w:ascii="GHEA Grapalat" w:hAnsi="GHEA Grapalat"/>
        </w:rPr>
        <w:t>,</w:t>
      </w:r>
    </w:p>
    <w:p w14:paraId="0F32F489" w14:textId="649278CE" w:rsidR="006B3E56" w:rsidRPr="00DE3244" w:rsidRDefault="006B3E56" w:rsidP="00DE3244">
      <w:pPr>
        <w:pStyle w:val="aff3"/>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под кодом "</w:t>
      </w:r>
      <w:r w:rsidR="007C03E1">
        <w:rPr>
          <w:rFonts w:ascii="GHEA Grapalat" w:hAnsi="GHEA Grapalat"/>
        </w:rPr>
        <w:t xml:space="preserve">ԳՀԱՇՁԲ-ՀՎԿԱԿ-2025-50 </w:t>
      </w:r>
      <w:r w:rsidRPr="00DE3244">
        <w:rPr>
          <w:rFonts w:ascii="GHEA Grapalat" w:hAnsi="GHEA Grapalat"/>
        </w:rPr>
        <w:t>"*</w:t>
      </w:r>
    </w:p>
    <w:p w14:paraId="30DBF114" w14:textId="77777777" w:rsidR="006B3E56" w:rsidRDefault="006B3E56" w:rsidP="00B46D58">
      <w:pPr>
        <w:pStyle w:val="aff3"/>
        <w:widowControl w:val="0"/>
        <w:numPr>
          <w:ilvl w:val="0"/>
          <w:numId w:val="22"/>
        </w:numPr>
        <w:tabs>
          <w:tab w:val="left" w:pos="567"/>
        </w:tabs>
        <w:spacing w:after="160"/>
        <w:jc w:val="both"/>
        <w:rPr>
          <w:rFonts w:ascii="GHEA Grapalat" w:hAnsi="GHEA Grapalat"/>
        </w:rPr>
      </w:pPr>
      <w:r>
        <w:rPr>
          <w:rFonts w:ascii="GHEA Grapalat" w:hAnsi="GHEA Grapalat"/>
        </w:rPr>
        <w:lastRenderedPageBreak/>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00BC66C8" w14:textId="3092F3A9" w:rsidR="006B3E56" w:rsidRDefault="006B3E56" w:rsidP="00B46D58">
      <w:pPr>
        <w:pStyle w:val="aff3"/>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B36AC2">
        <w:rPr>
          <w:rFonts w:ascii="GHEA Grapalat" w:hAnsi="GHEA Grapalat"/>
        </w:rPr>
        <w:t>запросе котировок</w:t>
      </w:r>
      <w:r>
        <w:rPr>
          <w:rFonts w:ascii="GHEA Grapalat" w:hAnsi="GHEA Grapalat"/>
        </w:rPr>
        <w:t xml:space="preserve"> случая     одновременного </w:t>
      </w:r>
    </w:p>
    <w:p w14:paraId="56BFCA51" w14:textId="77777777"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16C16018"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13902F6B"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1D77E647"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1BC9F36F"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2D8CA14C"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0714AE64" w14:textId="77777777"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3F72D445"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33463FC5"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af6"/>
          <w:rFonts w:ascii="GHEA Grapalat" w:hAnsi="GHEA Grapalat"/>
          <w:sz w:val="32"/>
          <w:szCs w:val="32"/>
        </w:rPr>
        <w:footnoteReference w:customMarkFollows="1" w:id="3"/>
        <w:t>**</w:t>
      </w:r>
      <w:r w:rsidR="006B3E56" w:rsidRPr="001849D9">
        <w:rPr>
          <w:rFonts w:ascii="GHEA Grapalat" w:hAnsi="GHEA Grapalat"/>
        </w:rPr>
        <w:t xml:space="preserve"> </w:t>
      </w:r>
      <w:r>
        <w:rPr>
          <w:rFonts w:ascii="GHEA Grapalat" w:hAnsi="GHEA Grapalat"/>
        </w:rPr>
        <w:t>.</w:t>
      </w:r>
    </w:p>
    <w:p w14:paraId="29094734" w14:textId="77777777" w:rsidR="006B3E56" w:rsidDel="00DB151B" w:rsidRDefault="006B3E56" w:rsidP="00B46D58">
      <w:pPr>
        <w:jc w:val="both"/>
        <w:rPr>
          <w:del w:id="7" w:author="Inesa Kocharyan" w:date="2024-02-09T17:00:00Z"/>
          <w:rFonts w:ascii="GHEA Grapalat" w:hAnsi="GHEA Grapalat"/>
        </w:rPr>
      </w:pPr>
    </w:p>
    <w:p w14:paraId="63FD592D" w14:textId="77777777" w:rsidR="00923711" w:rsidDel="00DB151B" w:rsidRDefault="00923711">
      <w:pPr>
        <w:rPr>
          <w:del w:id="8" w:author="Inesa Kocharyan" w:date="2024-02-09T17:00:00Z"/>
          <w:rFonts w:ascii="GHEA Grapalat" w:hAnsi="GHEA Grapalat"/>
        </w:rPr>
      </w:pPr>
    </w:p>
    <w:p w14:paraId="0952F189" w14:textId="77777777" w:rsidR="00110534" w:rsidRDefault="00F36AD3" w:rsidP="00B46D58">
      <w:pPr>
        <w:jc w:val="both"/>
        <w:rPr>
          <w:rFonts w:ascii="GHEA Grapalat" w:hAnsi="GHEA Grapalat"/>
        </w:rPr>
      </w:pPr>
      <w:del w:id="9" w:author="Inesa Kocharyan" w:date="2024-02-09T17:00:00Z">
        <w:r w:rsidDel="00DB151B">
          <w:rPr>
            <w:rFonts w:ascii="GHEA Grapalat" w:hAnsi="GHEA Grapalat"/>
          </w:rPr>
          <w:delText xml:space="preserve"> </w:delText>
        </w:r>
      </w:del>
    </w:p>
    <w:p w14:paraId="4E08D49C" w14:textId="77777777" w:rsidR="006B3E56" w:rsidRPr="000858EB" w:rsidRDefault="00DB151B" w:rsidP="002B05FA">
      <w:pPr>
        <w:ind w:firstLine="708"/>
        <w:jc w:val="both"/>
        <w:rPr>
          <w:rFonts w:ascii="GHEA Grapalat" w:hAnsi="GHEA Grapalat"/>
        </w:rPr>
      </w:pPr>
      <w:r w:rsidRPr="00DB151B">
        <w:rPr>
          <w:rFonts w:ascii="GHEA Grapalat" w:hAnsi="GHEA Grapalat"/>
        </w:rPr>
        <w:t xml:space="preserve">Прилагается </w:t>
      </w:r>
      <w:r>
        <w:rPr>
          <w:rFonts w:ascii="GHEA Grapalat" w:hAnsi="GHEA Grapalat"/>
        </w:rPr>
        <w:t>заверение</w:t>
      </w:r>
      <w:r w:rsidRPr="00DB151B">
        <w:rPr>
          <w:rFonts w:ascii="GHEA Grapalat" w:hAnsi="GHEA Grapalat"/>
        </w:rPr>
        <w:t xml:space="preserve"> </w:t>
      </w:r>
      <w:r>
        <w:rPr>
          <w:rFonts w:ascii="GHEA Grapalat" w:hAnsi="GHEA Grapalat"/>
        </w:rPr>
        <w:t>об</w:t>
      </w:r>
      <w:r w:rsidRPr="00DB151B">
        <w:rPr>
          <w:rFonts w:ascii="GHEA Grapalat" w:hAnsi="GHEA Grapalat"/>
        </w:rPr>
        <w:t xml:space="preserve"> установке материалов и / или </w:t>
      </w:r>
      <w:r>
        <w:rPr>
          <w:rFonts w:ascii="GHEA Grapalat" w:hAnsi="GHEA Grapalat"/>
        </w:rPr>
        <w:t>приборов</w:t>
      </w:r>
      <w:r w:rsidRPr="00DB151B">
        <w:rPr>
          <w:rFonts w:ascii="GHEA Grapalat" w:hAnsi="GHEA Grapalat"/>
        </w:rPr>
        <w:t xml:space="preserve"> и оборудования, соответствующих техническим характеристикам, </w:t>
      </w:r>
      <w:r w:rsidR="00E50D8D">
        <w:rPr>
          <w:rFonts w:ascii="GHEA Grapalat" w:hAnsi="GHEA Grapalat"/>
        </w:rPr>
        <w:t>установленных</w:t>
      </w:r>
      <w:r w:rsidRPr="00DB151B">
        <w:rPr>
          <w:rFonts w:ascii="GHEA Grapalat" w:hAnsi="GHEA Grapalat"/>
        </w:rPr>
        <w:t xml:space="preserve"> в прилагаемой к приглашению проектной документации</w:t>
      </w:r>
      <w:r>
        <w:rPr>
          <w:rFonts w:ascii="GHEA Grapalat" w:hAnsi="GHEA Grapalat"/>
        </w:rPr>
        <w:t xml:space="preserve">. </w:t>
      </w:r>
      <w:r w:rsidR="002B05FA">
        <w:rPr>
          <w:rFonts w:ascii="GHEA Grapalat" w:hAnsi="GHEA Grapalat"/>
        </w:rPr>
        <w:t>.</w:t>
      </w:r>
      <w:r w:rsidR="002B05FA" w:rsidRPr="000858EB">
        <w:footnoteReference w:customMarkFollows="1" w:id="4"/>
        <w:t>***</w:t>
      </w:r>
      <w:r w:rsidR="00DA5D3D" w:rsidRPr="000858EB">
        <w:rPr>
          <w:rFonts w:ascii="GHEA Grapalat" w:hAnsi="GHEA Grapalat"/>
        </w:rPr>
        <w:t xml:space="preserve"> </w:t>
      </w:r>
    </w:p>
    <w:p w14:paraId="43D13538" w14:textId="77777777" w:rsidR="00F855BB" w:rsidRDefault="00F855BB" w:rsidP="00B46D58">
      <w:pPr>
        <w:tabs>
          <w:tab w:val="left" w:pos="7371"/>
        </w:tabs>
        <w:spacing w:after="160"/>
        <w:ind w:left="3544" w:firstLine="3"/>
        <w:jc w:val="both"/>
        <w:rPr>
          <w:rFonts w:ascii="GHEA Grapalat" w:hAnsi="GHEA Grapalat"/>
          <w:sz w:val="16"/>
          <w:lang w:val="hy-AM"/>
        </w:rPr>
      </w:pPr>
    </w:p>
    <w:p w14:paraId="4BF3894C" w14:textId="77777777" w:rsidR="00F855BB" w:rsidRPr="000811C1" w:rsidRDefault="00F855BB" w:rsidP="00B46D58">
      <w:pPr>
        <w:tabs>
          <w:tab w:val="left" w:pos="7371"/>
        </w:tabs>
        <w:spacing w:after="160"/>
        <w:ind w:left="3544" w:firstLine="3"/>
        <w:jc w:val="both"/>
        <w:rPr>
          <w:rFonts w:ascii="GHEA Grapalat" w:hAnsi="GHEA Grapalat"/>
          <w:sz w:val="16"/>
          <w:lang w:val="hy-AM"/>
        </w:rPr>
      </w:pPr>
    </w:p>
    <w:p w14:paraId="58E70E49" w14:textId="77777777" w:rsidR="006B3E56" w:rsidRPr="00D3436F" w:rsidRDefault="006B3E56" w:rsidP="00B46D58">
      <w:pPr>
        <w:tabs>
          <w:tab w:val="left" w:pos="7371"/>
        </w:tabs>
        <w:spacing w:after="160"/>
        <w:ind w:left="3544" w:firstLine="3"/>
        <w:jc w:val="both"/>
        <w:rPr>
          <w:rFonts w:ascii="GHEA Grapalat" w:hAnsi="GHEA Grapalat"/>
          <w:sz w:val="16"/>
        </w:rPr>
      </w:pPr>
    </w:p>
    <w:p w14:paraId="331BF304" w14:textId="77777777" w:rsidR="006B3E56" w:rsidRPr="00770B03" w:rsidRDefault="006B3E56" w:rsidP="00B46D58">
      <w:pPr>
        <w:tabs>
          <w:tab w:val="left" w:pos="7371"/>
        </w:tabs>
        <w:spacing w:after="160"/>
        <w:ind w:left="3544" w:firstLine="3"/>
        <w:jc w:val="both"/>
        <w:rPr>
          <w:rFonts w:ascii="GHEA Grapalat" w:hAnsi="GHEA Grapalat"/>
          <w:sz w:val="16"/>
        </w:rPr>
      </w:pPr>
    </w:p>
    <w:p w14:paraId="5246BAE4"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7E7C9FE1"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0E0E7FE4"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5D4CF8C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6CF02DC0" w14:textId="77777777" w:rsidR="00123294" w:rsidRDefault="00123294" w:rsidP="00B46D58">
      <w:pPr>
        <w:rPr>
          <w:rFonts w:ascii="GHEA Grapalat" w:hAnsi="GHEA Grapalat"/>
          <w:b/>
        </w:rPr>
      </w:pPr>
      <w:r>
        <w:rPr>
          <w:rFonts w:ascii="GHEA Grapalat" w:hAnsi="GHEA Grapalat"/>
          <w:b/>
        </w:rPr>
        <w:br w:type="page"/>
      </w:r>
    </w:p>
    <w:p w14:paraId="55180194" w14:textId="77777777" w:rsidR="00B048B2" w:rsidRDefault="00B048B2" w:rsidP="00B46D58">
      <w:pPr>
        <w:rPr>
          <w:rFonts w:ascii="GHEA Grapalat" w:hAnsi="GHEA Grapalat"/>
          <w:b/>
        </w:rPr>
      </w:pPr>
    </w:p>
    <w:p w14:paraId="41FE1467" w14:textId="77777777" w:rsidR="00220899" w:rsidRDefault="00220899" w:rsidP="00220899">
      <w:pPr>
        <w:jc w:val="right"/>
        <w:rPr>
          <w:rFonts w:ascii="GHEA Grapalat" w:hAnsi="GHEA Grapalat"/>
          <w:b/>
        </w:rPr>
      </w:pPr>
      <w:r w:rsidRPr="002E2C90">
        <w:rPr>
          <w:rFonts w:ascii="GHEA Grapalat" w:hAnsi="GHEA Grapalat"/>
          <w:b/>
        </w:rPr>
        <w:t>Приложение 1.</w:t>
      </w:r>
      <w:r w:rsidR="00BA1C04" w:rsidRPr="002E2C90">
        <w:rPr>
          <w:rFonts w:ascii="GHEA Grapalat" w:hAnsi="GHEA Grapalat"/>
          <w:b/>
        </w:rPr>
        <w:t>2</w:t>
      </w:r>
      <w:r w:rsidRPr="002E2C90">
        <w:rPr>
          <w:rFonts w:ascii="GHEA Grapalat" w:hAnsi="GHEA Grapalat"/>
          <w:b/>
        </w:rPr>
        <w:t>**</w:t>
      </w:r>
      <w:r>
        <w:rPr>
          <w:rFonts w:ascii="GHEA Grapalat" w:hAnsi="GHEA Grapalat"/>
          <w:b/>
        </w:rPr>
        <w:t xml:space="preserve"> </w:t>
      </w:r>
    </w:p>
    <w:p w14:paraId="4B617F65" w14:textId="15BBD301" w:rsidR="00220899" w:rsidRPr="00FA6464" w:rsidRDefault="00220899" w:rsidP="00220899">
      <w:pPr>
        <w:jc w:val="right"/>
        <w:rPr>
          <w:rFonts w:ascii="GHEA Grapalat" w:hAnsi="GHEA Grapalat"/>
          <w:b/>
        </w:rPr>
      </w:pPr>
      <w:r w:rsidRPr="001439BD">
        <w:rPr>
          <w:rFonts w:ascii="GHEA Grapalat" w:hAnsi="GHEA Grapalat"/>
          <w:b/>
        </w:rPr>
        <w:t xml:space="preserve">к Приглашению на </w:t>
      </w:r>
      <w:r w:rsidR="00B36AC2">
        <w:rPr>
          <w:rFonts w:ascii="GHEA Grapalat" w:hAnsi="GHEA Grapalat"/>
          <w:b/>
        </w:rPr>
        <w:t>запросе котировок</w:t>
      </w:r>
    </w:p>
    <w:p w14:paraId="76612692" w14:textId="414D89DF" w:rsidR="00220899" w:rsidRPr="009044F1" w:rsidRDefault="00220899" w:rsidP="0022089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Pr>
          <w:rFonts w:ascii="GHEA Grapalat" w:hAnsi="GHEA Grapalat"/>
          <w:b/>
          <w:sz w:val="24"/>
          <w:szCs w:val="24"/>
        </w:rPr>
        <w:t>"</w:t>
      </w:r>
      <w:r w:rsidR="007C03E1">
        <w:rPr>
          <w:rFonts w:ascii="GHEA Grapalat" w:hAnsi="GHEA Grapalat"/>
          <w:b/>
          <w:sz w:val="24"/>
          <w:szCs w:val="24"/>
        </w:rPr>
        <w:t>ԳՀԱՇՁԲ-ՀՎԿԱԿ-2025-50</w:t>
      </w:r>
      <w:r>
        <w:rPr>
          <w:rFonts w:ascii="GHEA Grapalat" w:hAnsi="GHEA Grapalat"/>
          <w:b/>
          <w:sz w:val="24"/>
          <w:szCs w:val="24"/>
        </w:rPr>
        <w:t>"</w:t>
      </w:r>
    </w:p>
    <w:p w14:paraId="0811A9ED"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28B09861"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19D28C52" w14:textId="77777777" w:rsidR="00220899" w:rsidRPr="00ED3A13" w:rsidRDefault="00220899" w:rsidP="00220899">
      <w:pPr>
        <w:ind w:left="360" w:hanging="360"/>
        <w:jc w:val="center"/>
        <w:rPr>
          <w:rFonts w:ascii="GHEA Grapalat" w:eastAsia="GHEA Grapalat" w:hAnsi="GHEA Grapalat" w:cs="GHEA Grapalat"/>
          <w:b/>
        </w:rPr>
      </w:pPr>
    </w:p>
    <w:p w14:paraId="3D5DD96A"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546A971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341EB9F4" w14:textId="77777777" w:rsidTr="00220899">
        <w:tc>
          <w:tcPr>
            <w:tcW w:w="2836" w:type="dxa"/>
            <w:shd w:val="clear" w:color="auto" w:fill="D9E2F3"/>
            <w:vAlign w:val="center"/>
          </w:tcPr>
          <w:p w14:paraId="18342B0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4643A5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4CE55D4" w14:textId="77777777" w:rsidTr="00220899">
        <w:tc>
          <w:tcPr>
            <w:tcW w:w="2836" w:type="dxa"/>
            <w:shd w:val="clear" w:color="auto" w:fill="D9E2F3"/>
            <w:vAlign w:val="center"/>
          </w:tcPr>
          <w:p w14:paraId="19D08EC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102003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4B35964" w14:textId="77777777" w:rsidTr="00220899">
        <w:tc>
          <w:tcPr>
            <w:tcW w:w="2836" w:type="dxa"/>
            <w:shd w:val="clear" w:color="auto" w:fill="D9E2F3"/>
            <w:vAlign w:val="center"/>
          </w:tcPr>
          <w:p w14:paraId="2ABF93F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129B23A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613090B" w14:textId="77777777" w:rsidTr="00220899">
        <w:tc>
          <w:tcPr>
            <w:tcW w:w="2836" w:type="dxa"/>
            <w:shd w:val="clear" w:color="auto" w:fill="D9E2F3"/>
            <w:vAlign w:val="center"/>
          </w:tcPr>
          <w:p w14:paraId="4F79331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77AA949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7149DCB" w14:textId="77777777" w:rsidTr="00220899">
        <w:tc>
          <w:tcPr>
            <w:tcW w:w="2836" w:type="dxa"/>
            <w:shd w:val="clear" w:color="auto" w:fill="D9E2F3"/>
            <w:vAlign w:val="center"/>
          </w:tcPr>
          <w:p w14:paraId="034EE103"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041AE6C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24271F" w14:textId="77777777" w:rsidTr="00220899">
        <w:tc>
          <w:tcPr>
            <w:tcW w:w="2836" w:type="dxa"/>
            <w:shd w:val="clear" w:color="auto" w:fill="D9E2F3"/>
            <w:vAlign w:val="center"/>
          </w:tcPr>
          <w:p w14:paraId="0CF6270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5A438A79"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6CC6FCE2" w14:textId="77777777" w:rsidTr="00220899">
        <w:tc>
          <w:tcPr>
            <w:tcW w:w="2836" w:type="dxa"/>
            <w:shd w:val="clear" w:color="auto" w:fill="D9E2F3"/>
            <w:vAlign w:val="center"/>
          </w:tcPr>
          <w:p w14:paraId="41FDCCA5"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0A09D80"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28E04B96"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1F435E1" w14:textId="77777777" w:rsidTr="00220899">
        <w:tc>
          <w:tcPr>
            <w:tcW w:w="2835" w:type="dxa"/>
            <w:shd w:val="clear" w:color="auto" w:fill="D9E2F3"/>
            <w:vAlign w:val="center"/>
          </w:tcPr>
          <w:p w14:paraId="3FC0791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55F2E2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BCD4D85" w14:textId="77777777" w:rsidTr="00220899">
        <w:trPr>
          <w:trHeight w:val="1487"/>
        </w:trPr>
        <w:tc>
          <w:tcPr>
            <w:tcW w:w="2835" w:type="dxa"/>
            <w:shd w:val="clear" w:color="auto" w:fill="D9E2F3"/>
            <w:vAlign w:val="center"/>
          </w:tcPr>
          <w:p w14:paraId="70C3DD4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250D56F2" w14:textId="77777777" w:rsidR="00220899" w:rsidRPr="00FD1EE4" w:rsidRDefault="00220899" w:rsidP="00220899">
            <w:pPr>
              <w:spacing w:before="240" w:after="240"/>
              <w:rPr>
                <w:rFonts w:ascii="GHEA Grapalat" w:eastAsia="GHEA Grapalat" w:hAnsi="GHEA Grapalat" w:cs="GHEA Grapalat"/>
              </w:rPr>
            </w:pPr>
          </w:p>
        </w:tc>
      </w:tr>
    </w:tbl>
    <w:p w14:paraId="5E23A55B"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8270627" w14:textId="77777777" w:rsidTr="00220899">
        <w:tc>
          <w:tcPr>
            <w:tcW w:w="2835" w:type="dxa"/>
            <w:shd w:val="clear" w:color="auto" w:fill="D9E2F3"/>
            <w:vAlign w:val="center"/>
          </w:tcPr>
          <w:p w14:paraId="188B7D30"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День, месяц, год подписания декларации</w:t>
            </w:r>
          </w:p>
        </w:tc>
        <w:tc>
          <w:tcPr>
            <w:tcW w:w="6180" w:type="dxa"/>
            <w:vAlign w:val="center"/>
          </w:tcPr>
          <w:p w14:paraId="3A4E47D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F6EBD9" w14:textId="77777777" w:rsidTr="00220899">
        <w:tc>
          <w:tcPr>
            <w:tcW w:w="2835" w:type="dxa"/>
            <w:shd w:val="clear" w:color="auto" w:fill="D9E2F3"/>
            <w:vAlign w:val="center"/>
          </w:tcPr>
          <w:p w14:paraId="3C23FA75"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 страниц декларации</w:t>
            </w:r>
          </w:p>
        </w:tc>
        <w:tc>
          <w:tcPr>
            <w:tcW w:w="6180" w:type="dxa"/>
            <w:vAlign w:val="center"/>
          </w:tcPr>
          <w:p w14:paraId="4B4C30B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B7210D4" w14:textId="77777777" w:rsidTr="00220899">
        <w:tc>
          <w:tcPr>
            <w:tcW w:w="2835" w:type="dxa"/>
            <w:shd w:val="clear" w:color="auto" w:fill="D9E2F3"/>
            <w:vAlign w:val="center"/>
          </w:tcPr>
          <w:p w14:paraId="4FC2C337"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DC7F795" w14:textId="77777777" w:rsidR="00220899" w:rsidRPr="00FD1EE4" w:rsidRDefault="00220899" w:rsidP="00220899">
            <w:pPr>
              <w:spacing w:before="240" w:after="240"/>
              <w:rPr>
                <w:rFonts w:ascii="GHEA Grapalat" w:eastAsia="GHEA Grapalat" w:hAnsi="GHEA Grapalat" w:cs="GHEA Grapalat"/>
              </w:rPr>
            </w:pPr>
          </w:p>
        </w:tc>
      </w:tr>
    </w:tbl>
    <w:p w14:paraId="61FC7F0A" w14:textId="77777777" w:rsidR="00220899" w:rsidRPr="00FD1EE4" w:rsidRDefault="00220899" w:rsidP="00220899">
      <w:pPr>
        <w:rPr>
          <w:rFonts w:ascii="GHEA Grapalat" w:eastAsia="GHEA Grapalat" w:hAnsi="GHEA Grapalat" w:cs="GHEA Grapalat"/>
        </w:rPr>
      </w:pPr>
    </w:p>
    <w:p w14:paraId="2EA27D5F" w14:textId="77777777" w:rsidR="00220899" w:rsidRPr="00FD1EE4" w:rsidRDefault="00220899" w:rsidP="00220899">
      <w:pPr>
        <w:rPr>
          <w:rFonts w:ascii="GHEA Grapalat" w:eastAsia="GHEA Grapalat" w:hAnsi="GHEA Grapalat" w:cs="GHEA Grapalat"/>
        </w:rPr>
      </w:pPr>
      <w:r w:rsidRPr="00FD1EE4">
        <w:rPr>
          <w:rFonts w:ascii="GHEA Grapalat" w:hAnsi="GHEA Grapalat"/>
        </w:rPr>
        <w:br w:type="page"/>
      </w:r>
    </w:p>
    <w:p w14:paraId="2AB07E14"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14:paraId="4FE19391"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153B2FE8" w14:textId="77777777" w:rsidTr="00220899">
        <w:tc>
          <w:tcPr>
            <w:tcW w:w="2835" w:type="dxa"/>
            <w:shd w:val="clear" w:color="auto" w:fill="D9E2F3"/>
            <w:vAlign w:val="center"/>
          </w:tcPr>
          <w:p w14:paraId="1BE6F466"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063AB4E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CACEA18" w14:textId="77777777" w:rsidTr="00220899">
        <w:tc>
          <w:tcPr>
            <w:tcW w:w="2835" w:type="dxa"/>
            <w:shd w:val="clear" w:color="auto" w:fill="D9E2F3"/>
            <w:vAlign w:val="center"/>
          </w:tcPr>
          <w:p w14:paraId="1AA981E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73E9D568" w14:textId="77777777" w:rsidR="00220899" w:rsidRPr="00FD1EE4" w:rsidRDefault="00220899" w:rsidP="00220899">
            <w:pPr>
              <w:spacing w:before="240" w:after="240"/>
              <w:rPr>
                <w:rFonts w:ascii="GHEA Grapalat" w:eastAsia="GHEA Grapalat" w:hAnsi="GHEA Grapalat" w:cs="GHEA Grapalat"/>
              </w:rPr>
            </w:pPr>
          </w:p>
        </w:tc>
      </w:tr>
    </w:tbl>
    <w:p w14:paraId="409D898A"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6BEB5D35" w14:textId="77777777" w:rsidTr="00220899">
        <w:tc>
          <w:tcPr>
            <w:tcW w:w="2835" w:type="dxa"/>
            <w:shd w:val="clear" w:color="auto" w:fill="D9E2F3"/>
            <w:vAlign w:val="center"/>
          </w:tcPr>
          <w:p w14:paraId="76B23F7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2F3A55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9E96883" w14:textId="77777777" w:rsidTr="00220899">
        <w:tc>
          <w:tcPr>
            <w:tcW w:w="2835" w:type="dxa"/>
            <w:shd w:val="clear" w:color="auto" w:fill="D9E2F3"/>
            <w:vAlign w:val="center"/>
          </w:tcPr>
          <w:p w14:paraId="3F639FB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6BF2BA7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D56B43E" w14:textId="77777777" w:rsidTr="00220899">
        <w:tc>
          <w:tcPr>
            <w:tcW w:w="2835" w:type="dxa"/>
            <w:shd w:val="clear" w:color="auto" w:fill="D9E2F3"/>
            <w:vAlign w:val="center"/>
          </w:tcPr>
          <w:p w14:paraId="6A5B436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4A36A4A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C2229EB" w14:textId="77777777" w:rsidTr="00220899">
        <w:tc>
          <w:tcPr>
            <w:tcW w:w="2835" w:type="dxa"/>
            <w:shd w:val="clear" w:color="auto" w:fill="D9E2F3"/>
            <w:vAlign w:val="center"/>
          </w:tcPr>
          <w:p w14:paraId="724D7CB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21B79D8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8DF4CCF" w14:textId="77777777" w:rsidTr="00220899">
        <w:tc>
          <w:tcPr>
            <w:tcW w:w="2835" w:type="dxa"/>
            <w:shd w:val="clear" w:color="auto" w:fill="D9E2F3"/>
            <w:vAlign w:val="center"/>
          </w:tcPr>
          <w:p w14:paraId="65AEDDD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082115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3BFD884" w14:textId="77777777" w:rsidTr="00220899">
        <w:trPr>
          <w:trHeight w:val="1361"/>
        </w:trPr>
        <w:tc>
          <w:tcPr>
            <w:tcW w:w="2835" w:type="dxa"/>
            <w:shd w:val="clear" w:color="auto" w:fill="D9E2F3"/>
            <w:vAlign w:val="center"/>
          </w:tcPr>
          <w:p w14:paraId="499268C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10C9AB5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D726B21" w14:textId="77777777" w:rsidTr="00220899">
        <w:tc>
          <w:tcPr>
            <w:tcW w:w="2835" w:type="dxa"/>
            <w:shd w:val="clear" w:color="auto" w:fill="D9E2F3"/>
            <w:vAlign w:val="center"/>
          </w:tcPr>
          <w:p w14:paraId="11E20F9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87D6402" w14:textId="77777777" w:rsidR="00220899" w:rsidRPr="00FD1EE4" w:rsidRDefault="00220899" w:rsidP="00220899">
            <w:pPr>
              <w:spacing w:before="240" w:after="240"/>
              <w:rPr>
                <w:rFonts w:ascii="GHEA Grapalat" w:eastAsia="GHEA Grapalat" w:hAnsi="GHEA Grapalat" w:cs="GHEA Grapalat"/>
              </w:rPr>
            </w:pPr>
          </w:p>
        </w:tc>
      </w:tr>
    </w:tbl>
    <w:p w14:paraId="5984B8FD"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74D6810" w14:textId="77777777" w:rsidTr="00220899">
        <w:tc>
          <w:tcPr>
            <w:tcW w:w="2836" w:type="dxa"/>
            <w:shd w:val="clear" w:color="auto" w:fill="D9E2F3"/>
            <w:vAlign w:val="center"/>
          </w:tcPr>
          <w:p w14:paraId="53B9A03E"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13455EA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B1C4743" w14:textId="77777777" w:rsidTr="00220899">
        <w:tc>
          <w:tcPr>
            <w:tcW w:w="2836" w:type="dxa"/>
            <w:shd w:val="clear" w:color="auto" w:fill="D9E2F3"/>
            <w:vAlign w:val="center"/>
          </w:tcPr>
          <w:p w14:paraId="1F9E1285"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0E393097"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4309D424"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36E6BB8B"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14:paraId="4CB5940B"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14:paraId="6CFD4DF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2C1EA07" w14:textId="77777777" w:rsidTr="00220899">
        <w:tc>
          <w:tcPr>
            <w:tcW w:w="2837" w:type="dxa"/>
            <w:shd w:val="clear" w:color="auto" w:fill="D9E2F3"/>
            <w:vAlign w:val="center"/>
          </w:tcPr>
          <w:p w14:paraId="4CA448F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558FA53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C6CCB5E" w14:textId="77777777" w:rsidTr="00220899">
        <w:tc>
          <w:tcPr>
            <w:tcW w:w="2837" w:type="dxa"/>
            <w:shd w:val="clear" w:color="auto" w:fill="D9E2F3"/>
            <w:vAlign w:val="center"/>
          </w:tcPr>
          <w:p w14:paraId="643BC71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645282B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F3E3385" w14:textId="77777777" w:rsidTr="00220899">
        <w:tc>
          <w:tcPr>
            <w:tcW w:w="2837" w:type="dxa"/>
            <w:shd w:val="clear" w:color="auto" w:fill="D9E2F3"/>
            <w:vAlign w:val="center"/>
          </w:tcPr>
          <w:p w14:paraId="04C2B3C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3C77E94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BA798B6" w14:textId="77777777" w:rsidTr="00220899">
        <w:tc>
          <w:tcPr>
            <w:tcW w:w="2837" w:type="dxa"/>
            <w:shd w:val="clear" w:color="auto" w:fill="D9E2F3"/>
            <w:vAlign w:val="center"/>
          </w:tcPr>
          <w:p w14:paraId="704B5B8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1602CDDE"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04A07B52"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079A4022"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730BBAE7" w14:textId="77777777" w:rsidTr="00220899">
        <w:tc>
          <w:tcPr>
            <w:tcW w:w="2837" w:type="dxa"/>
            <w:shd w:val="clear" w:color="auto" w:fill="D9E2F3"/>
            <w:vAlign w:val="center"/>
          </w:tcPr>
          <w:p w14:paraId="439B0CCD"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2E46F40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BE1DDEC" w14:textId="77777777" w:rsidTr="00220899">
        <w:tc>
          <w:tcPr>
            <w:tcW w:w="2837" w:type="dxa"/>
            <w:shd w:val="clear" w:color="auto" w:fill="D9E2F3"/>
            <w:vAlign w:val="center"/>
          </w:tcPr>
          <w:p w14:paraId="240E2961"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4E5632A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094977F" w14:textId="77777777" w:rsidTr="00220899">
        <w:tc>
          <w:tcPr>
            <w:tcW w:w="2837" w:type="dxa"/>
            <w:shd w:val="clear" w:color="auto" w:fill="D9E2F3"/>
            <w:vAlign w:val="center"/>
          </w:tcPr>
          <w:p w14:paraId="030B9B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6F66A9F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6D42CD1" w14:textId="77777777" w:rsidTr="00220899">
        <w:tc>
          <w:tcPr>
            <w:tcW w:w="2837" w:type="dxa"/>
            <w:shd w:val="clear" w:color="auto" w:fill="D9E2F3"/>
            <w:vAlign w:val="center"/>
          </w:tcPr>
          <w:p w14:paraId="6F84B74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51781E52"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08300FA0"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04C8108A" w14:textId="77777777" w:rsidR="00220899" w:rsidRPr="00FD1EE4" w:rsidRDefault="00220899" w:rsidP="00220899">
      <w:pPr>
        <w:rPr>
          <w:rFonts w:ascii="GHEA Grapalat" w:eastAsia="GHEA Grapalat" w:hAnsi="GHEA Grapalat" w:cs="GHEA Grapalat"/>
          <w:b/>
        </w:rPr>
      </w:pPr>
      <w:r w:rsidRPr="00FD1EE4">
        <w:rPr>
          <w:rFonts w:ascii="GHEA Grapalat" w:hAnsi="GHEA Grapalat"/>
        </w:rPr>
        <w:br w:type="page"/>
      </w:r>
    </w:p>
    <w:p w14:paraId="0A2F43F8"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14:paraId="524F3FA8"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673FB076" w14:textId="77777777" w:rsidTr="00220899">
        <w:tc>
          <w:tcPr>
            <w:tcW w:w="2836" w:type="dxa"/>
            <w:shd w:val="clear" w:color="auto" w:fill="D9E2F3"/>
            <w:vAlign w:val="center"/>
          </w:tcPr>
          <w:p w14:paraId="454A039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4377D55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01EE15D" w14:textId="77777777" w:rsidTr="00220899">
        <w:tc>
          <w:tcPr>
            <w:tcW w:w="2836" w:type="dxa"/>
            <w:shd w:val="clear" w:color="auto" w:fill="D9E2F3"/>
            <w:vAlign w:val="center"/>
          </w:tcPr>
          <w:p w14:paraId="11617A8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63A5865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2D9E653" w14:textId="77777777" w:rsidTr="00220899">
        <w:tc>
          <w:tcPr>
            <w:tcW w:w="2836" w:type="dxa"/>
            <w:shd w:val="clear" w:color="auto" w:fill="D9E2F3"/>
            <w:vAlign w:val="center"/>
          </w:tcPr>
          <w:p w14:paraId="1BB8840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10ACDE5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D2F167" w14:textId="77777777" w:rsidTr="00220899">
        <w:tc>
          <w:tcPr>
            <w:tcW w:w="2836" w:type="dxa"/>
            <w:shd w:val="clear" w:color="auto" w:fill="D9E2F3"/>
            <w:vAlign w:val="center"/>
          </w:tcPr>
          <w:p w14:paraId="0C65E5A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3C27256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79B0433" w14:textId="77777777" w:rsidTr="00220899">
        <w:tc>
          <w:tcPr>
            <w:tcW w:w="2836" w:type="dxa"/>
            <w:shd w:val="clear" w:color="auto" w:fill="D9E2F3"/>
            <w:vAlign w:val="center"/>
          </w:tcPr>
          <w:p w14:paraId="6B83E87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3E79F43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6FB9A93" w14:textId="77777777" w:rsidTr="00220899">
        <w:tc>
          <w:tcPr>
            <w:tcW w:w="2836" w:type="dxa"/>
            <w:shd w:val="clear" w:color="auto" w:fill="D9E2F3"/>
            <w:vAlign w:val="center"/>
          </w:tcPr>
          <w:p w14:paraId="40FCFC0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445DA123" w14:textId="77777777" w:rsidR="00220899" w:rsidRPr="00FD1EE4" w:rsidRDefault="00220899" w:rsidP="00220899">
            <w:pPr>
              <w:spacing w:before="240" w:after="240"/>
              <w:rPr>
                <w:rFonts w:ascii="GHEA Grapalat" w:eastAsia="GHEA Grapalat" w:hAnsi="GHEA Grapalat" w:cs="GHEA Grapalat"/>
              </w:rPr>
            </w:pPr>
          </w:p>
        </w:tc>
      </w:tr>
    </w:tbl>
    <w:p w14:paraId="0D65D199"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61BDE759" w14:textId="77777777" w:rsidTr="00CF15DB">
        <w:tc>
          <w:tcPr>
            <w:tcW w:w="2977" w:type="dxa"/>
            <w:shd w:val="clear" w:color="auto" w:fill="D9E2F3"/>
            <w:vAlign w:val="center"/>
          </w:tcPr>
          <w:p w14:paraId="1626860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EF114F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D485E7" w14:textId="77777777" w:rsidTr="00CF15DB">
        <w:tc>
          <w:tcPr>
            <w:tcW w:w="2977" w:type="dxa"/>
            <w:shd w:val="clear" w:color="auto" w:fill="D9E2F3"/>
            <w:vAlign w:val="center"/>
          </w:tcPr>
          <w:p w14:paraId="4D61343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51C4D7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89B790" w14:textId="77777777" w:rsidTr="00CF15DB">
        <w:tc>
          <w:tcPr>
            <w:tcW w:w="2977" w:type="dxa"/>
            <w:shd w:val="clear" w:color="auto" w:fill="D9E2F3"/>
            <w:vAlign w:val="center"/>
          </w:tcPr>
          <w:p w14:paraId="7921C72E"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1FE32ED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9D61BC7" w14:textId="77777777" w:rsidTr="00CF15DB">
        <w:tc>
          <w:tcPr>
            <w:tcW w:w="2977" w:type="dxa"/>
            <w:shd w:val="clear" w:color="auto" w:fill="D9E2F3"/>
            <w:vAlign w:val="center"/>
          </w:tcPr>
          <w:p w14:paraId="63540300"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2904023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959CD5" w14:textId="77777777" w:rsidTr="00CF15DB">
        <w:tc>
          <w:tcPr>
            <w:tcW w:w="2977" w:type="dxa"/>
            <w:shd w:val="clear" w:color="auto" w:fill="D9E2F3"/>
            <w:vAlign w:val="center"/>
          </w:tcPr>
          <w:p w14:paraId="45F4575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49C696D7" w14:textId="77777777" w:rsidR="00220899" w:rsidRPr="00FD1EE4" w:rsidRDefault="00220899" w:rsidP="00220899">
            <w:pPr>
              <w:spacing w:before="240" w:after="240"/>
              <w:rPr>
                <w:rFonts w:ascii="GHEA Grapalat" w:eastAsia="GHEA Grapalat" w:hAnsi="GHEA Grapalat" w:cs="GHEA Grapalat"/>
              </w:rPr>
            </w:pPr>
          </w:p>
        </w:tc>
      </w:tr>
    </w:tbl>
    <w:p w14:paraId="20AE7258"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64A9E4BC" w14:textId="77777777" w:rsidTr="00220899">
        <w:tc>
          <w:tcPr>
            <w:tcW w:w="2943" w:type="dxa"/>
            <w:shd w:val="clear" w:color="auto" w:fill="D9E2F3"/>
            <w:vAlign w:val="center"/>
          </w:tcPr>
          <w:p w14:paraId="5F65611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4F49FE3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128D908" w14:textId="77777777" w:rsidTr="00220899">
        <w:tc>
          <w:tcPr>
            <w:tcW w:w="2943" w:type="dxa"/>
            <w:shd w:val="clear" w:color="auto" w:fill="D9E2F3"/>
            <w:vAlign w:val="center"/>
          </w:tcPr>
          <w:p w14:paraId="64B8E3F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14:paraId="240DD17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FCDD827" w14:textId="77777777" w:rsidTr="00220899">
        <w:tc>
          <w:tcPr>
            <w:tcW w:w="2943" w:type="dxa"/>
            <w:shd w:val="clear" w:color="auto" w:fill="D9E2F3"/>
            <w:vAlign w:val="center"/>
          </w:tcPr>
          <w:p w14:paraId="571AE0D8"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D30AF9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90E13F4" w14:textId="77777777" w:rsidTr="00220899">
        <w:tc>
          <w:tcPr>
            <w:tcW w:w="2943" w:type="dxa"/>
            <w:shd w:val="clear" w:color="auto" w:fill="D9E2F3"/>
            <w:vAlign w:val="center"/>
          </w:tcPr>
          <w:p w14:paraId="66EA19E5"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lastRenderedPageBreak/>
              <w:t>Название улицы, здание (дом), квартира</w:t>
            </w:r>
          </w:p>
        </w:tc>
        <w:tc>
          <w:tcPr>
            <w:tcW w:w="6072" w:type="dxa"/>
            <w:vAlign w:val="center"/>
          </w:tcPr>
          <w:p w14:paraId="3DF05C34" w14:textId="77777777" w:rsidR="00220899" w:rsidRPr="00FD1EE4" w:rsidRDefault="00220899" w:rsidP="00220899">
            <w:pPr>
              <w:spacing w:before="240" w:after="240"/>
              <w:rPr>
                <w:rFonts w:ascii="GHEA Grapalat" w:eastAsia="GHEA Grapalat" w:hAnsi="GHEA Grapalat" w:cs="GHEA Grapalat"/>
              </w:rPr>
            </w:pPr>
          </w:p>
        </w:tc>
      </w:tr>
    </w:tbl>
    <w:p w14:paraId="3C20420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076F613D" w14:textId="77777777" w:rsidTr="00220899">
        <w:tc>
          <w:tcPr>
            <w:tcW w:w="2837" w:type="dxa"/>
            <w:shd w:val="clear" w:color="auto" w:fill="D9E2F3"/>
            <w:vAlign w:val="center"/>
          </w:tcPr>
          <w:p w14:paraId="3C9287F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5C781FF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B634D71" w14:textId="77777777" w:rsidTr="00220899">
        <w:tc>
          <w:tcPr>
            <w:tcW w:w="2837" w:type="dxa"/>
            <w:shd w:val="clear" w:color="auto" w:fill="D9E2F3"/>
            <w:vAlign w:val="center"/>
          </w:tcPr>
          <w:p w14:paraId="56F2031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1D6DE12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EF19BCC" w14:textId="77777777" w:rsidTr="00220899">
        <w:tc>
          <w:tcPr>
            <w:tcW w:w="2837" w:type="dxa"/>
            <w:shd w:val="clear" w:color="auto" w:fill="D9E2F3"/>
            <w:vAlign w:val="center"/>
          </w:tcPr>
          <w:p w14:paraId="4B9EAB5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211FE06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2743A66" w14:textId="77777777" w:rsidTr="00220899">
        <w:tc>
          <w:tcPr>
            <w:tcW w:w="2837" w:type="dxa"/>
            <w:shd w:val="clear" w:color="auto" w:fill="D9E2F3"/>
            <w:vAlign w:val="center"/>
          </w:tcPr>
          <w:p w14:paraId="75F2D80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00561BC6" w14:textId="77777777" w:rsidR="00220899" w:rsidRPr="00FD1EE4" w:rsidRDefault="00220899" w:rsidP="00220899">
            <w:pPr>
              <w:spacing w:before="240" w:after="240"/>
              <w:rPr>
                <w:rFonts w:ascii="GHEA Grapalat" w:eastAsia="GHEA Grapalat" w:hAnsi="GHEA Grapalat" w:cs="GHEA Grapalat"/>
              </w:rPr>
            </w:pPr>
          </w:p>
        </w:tc>
      </w:tr>
    </w:tbl>
    <w:p w14:paraId="3FF108C3"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5844F83A" w14:textId="77777777" w:rsidTr="00220899">
        <w:trPr>
          <w:trHeight w:val="924"/>
        </w:trPr>
        <w:tc>
          <w:tcPr>
            <w:tcW w:w="9016" w:type="dxa"/>
            <w:gridSpan w:val="2"/>
            <w:vAlign w:val="center"/>
          </w:tcPr>
          <w:p w14:paraId="1CEA016A" w14:textId="77777777" w:rsidR="00220899" w:rsidRPr="00FD1EE4" w:rsidRDefault="00EC32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69ECC8B7" w14:textId="77777777" w:rsidTr="00220899">
        <w:trPr>
          <w:trHeight w:val="684"/>
        </w:trPr>
        <w:tc>
          <w:tcPr>
            <w:tcW w:w="4508" w:type="dxa"/>
            <w:shd w:val="clear" w:color="auto" w:fill="D9E2F3"/>
            <w:vAlign w:val="center"/>
          </w:tcPr>
          <w:p w14:paraId="68F3B62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68A0551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EDD28B2" w14:textId="77777777" w:rsidTr="00220899">
        <w:trPr>
          <w:trHeight w:val="1282"/>
        </w:trPr>
        <w:tc>
          <w:tcPr>
            <w:tcW w:w="4508" w:type="dxa"/>
            <w:shd w:val="clear" w:color="auto" w:fill="D9E2F3"/>
            <w:vAlign w:val="center"/>
          </w:tcPr>
          <w:p w14:paraId="3BDCF64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6E043C1" w14:textId="77777777" w:rsidR="00220899" w:rsidRPr="006B364D"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04940DAC" w14:textId="77777777" w:rsidR="00220899" w:rsidRPr="00F10CBA"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4FFC8300" w14:textId="77777777" w:rsidTr="00220899">
        <w:tc>
          <w:tcPr>
            <w:tcW w:w="9016" w:type="dxa"/>
            <w:gridSpan w:val="2"/>
            <w:vAlign w:val="center"/>
          </w:tcPr>
          <w:p w14:paraId="456F0AC2"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5018A1FB" w14:textId="77777777" w:rsidTr="00220899">
        <w:tc>
          <w:tcPr>
            <w:tcW w:w="9016" w:type="dxa"/>
            <w:gridSpan w:val="2"/>
            <w:vAlign w:val="center"/>
          </w:tcPr>
          <w:p w14:paraId="253A7EA1" w14:textId="77777777" w:rsidR="00220899" w:rsidRPr="00FD1EE4" w:rsidRDefault="00EC32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BA30D4">
              <w:rPr>
                <w:rFonts w:ascii="GHEA Grapalat" w:eastAsia="GHEA Grapalat" w:hAnsi="GHEA Grapalat" w:cs="GHEA Grapalat"/>
              </w:rPr>
              <w:t>лица, в случае, если</w:t>
            </w:r>
            <w:proofErr w:type="gramEnd"/>
            <w:r w:rsidR="00220899" w:rsidRPr="00BA30D4">
              <w:rPr>
                <w:rFonts w:ascii="GHEA Grapalat" w:eastAsia="GHEA Grapalat" w:hAnsi="GHEA Grapalat" w:cs="GHEA Grapalat"/>
              </w:rPr>
              <w:t xml:space="preserve">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5C0AFC90"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7A6BBB1E" w14:textId="77777777" w:rsidTr="00220899">
        <w:trPr>
          <w:trHeight w:val="924"/>
        </w:trPr>
        <w:tc>
          <w:tcPr>
            <w:tcW w:w="9016" w:type="dxa"/>
            <w:gridSpan w:val="2"/>
            <w:vAlign w:val="center"/>
          </w:tcPr>
          <w:p w14:paraId="2C880D1C" w14:textId="77777777" w:rsidR="00220899" w:rsidRPr="00FD1EE4" w:rsidRDefault="00EC325C"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3E57D1A3" w14:textId="77777777" w:rsidTr="00220899">
        <w:trPr>
          <w:trHeight w:val="684"/>
        </w:trPr>
        <w:tc>
          <w:tcPr>
            <w:tcW w:w="4508" w:type="dxa"/>
            <w:shd w:val="clear" w:color="auto" w:fill="D9E2F3"/>
            <w:vAlign w:val="center"/>
          </w:tcPr>
          <w:p w14:paraId="11F666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34D3D9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FCA9F9D" w14:textId="77777777" w:rsidTr="00220899">
        <w:trPr>
          <w:trHeight w:val="1282"/>
        </w:trPr>
        <w:tc>
          <w:tcPr>
            <w:tcW w:w="4508" w:type="dxa"/>
            <w:shd w:val="clear" w:color="auto" w:fill="D9E2F3"/>
            <w:vAlign w:val="center"/>
          </w:tcPr>
          <w:p w14:paraId="4A12223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34B7AD8A" w14:textId="77777777" w:rsidR="00220899" w:rsidRPr="00C843BA"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05894FE4" w14:textId="77777777" w:rsidR="00220899" w:rsidRPr="00C843BA"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6EE23A4E" w14:textId="77777777" w:rsidTr="00220899">
        <w:tc>
          <w:tcPr>
            <w:tcW w:w="9016" w:type="dxa"/>
            <w:gridSpan w:val="2"/>
            <w:vAlign w:val="center"/>
          </w:tcPr>
          <w:p w14:paraId="1B5A364F"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76326ABE" w14:textId="77777777" w:rsidTr="00220899">
        <w:tc>
          <w:tcPr>
            <w:tcW w:w="9016" w:type="dxa"/>
            <w:gridSpan w:val="2"/>
            <w:vAlign w:val="center"/>
          </w:tcPr>
          <w:p w14:paraId="77E3B8B8"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3D4FADAE" w14:textId="77777777" w:rsidTr="00220899">
        <w:tc>
          <w:tcPr>
            <w:tcW w:w="9016" w:type="dxa"/>
            <w:gridSpan w:val="2"/>
            <w:vAlign w:val="center"/>
          </w:tcPr>
          <w:p w14:paraId="0735FDA1"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471EE41D" w14:textId="77777777" w:rsidTr="00220899">
        <w:tc>
          <w:tcPr>
            <w:tcW w:w="9016" w:type="dxa"/>
            <w:gridSpan w:val="2"/>
            <w:vAlign w:val="center"/>
          </w:tcPr>
          <w:p w14:paraId="34C6BBC9" w14:textId="77777777" w:rsidR="00220899" w:rsidRPr="00FD1EE4" w:rsidRDefault="00EC325C"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0721FB10"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5DEF0CDB" w14:textId="77777777" w:rsidTr="00220899">
        <w:tc>
          <w:tcPr>
            <w:tcW w:w="2837" w:type="dxa"/>
            <w:shd w:val="clear" w:color="auto" w:fill="D9E2F3"/>
            <w:vAlign w:val="center"/>
          </w:tcPr>
          <w:p w14:paraId="3DA95613"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2457F8C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73540B" w14:textId="77777777" w:rsidTr="00220899">
        <w:tc>
          <w:tcPr>
            <w:tcW w:w="2837" w:type="dxa"/>
            <w:shd w:val="clear" w:color="auto" w:fill="D9E2F3"/>
            <w:vAlign w:val="center"/>
          </w:tcPr>
          <w:p w14:paraId="36CD1A5B"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14:paraId="7578E501" w14:textId="77777777" w:rsidR="00220899" w:rsidRPr="00B23852"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39F6504C" w14:textId="77777777" w:rsidR="00220899" w:rsidRPr="00FD1EE4" w:rsidRDefault="00EC325C"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62C9D70E" w14:textId="77777777" w:rsidTr="00220899">
        <w:tc>
          <w:tcPr>
            <w:tcW w:w="2837" w:type="dxa"/>
            <w:shd w:val="clear" w:color="auto" w:fill="D9E2F3"/>
            <w:vAlign w:val="center"/>
          </w:tcPr>
          <w:p w14:paraId="186BFB12"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 xml:space="preserve">Реальным бенефициаром отчетной организации в сфере недропользования является должностное лицо или член его </w:t>
            </w:r>
            <w:r w:rsidRPr="005D151C">
              <w:rPr>
                <w:rFonts w:ascii="GHEA Grapalat" w:eastAsia="GHEA Grapalat" w:hAnsi="GHEA Grapalat" w:cs="GHEA Grapalat"/>
                <w:color w:val="000000"/>
              </w:rPr>
              <w:lastRenderedPageBreak/>
              <w:t>семьи</w:t>
            </w:r>
            <w:r>
              <w:rPr>
                <w:rFonts w:ascii="GHEA Grapalat" w:eastAsia="GHEA Grapalat" w:hAnsi="GHEA Grapalat" w:cs="GHEA Grapalat"/>
                <w:color w:val="000000"/>
              </w:rPr>
              <w:t xml:space="preserve"> </w:t>
            </w:r>
          </w:p>
        </w:tc>
        <w:tc>
          <w:tcPr>
            <w:tcW w:w="6180" w:type="dxa"/>
            <w:vAlign w:val="center"/>
          </w:tcPr>
          <w:p w14:paraId="018BA98D" w14:textId="77777777" w:rsidR="00220899" w:rsidRPr="005600B4"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65F428B0" w14:textId="77777777" w:rsidR="00220899" w:rsidRPr="005600B4" w:rsidRDefault="00EC325C"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744C27B3"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0B732EBA" w14:textId="77777777" w:rsidTr="00220899">
        <w:tc>
          <w:tcPr>
            <w:tcW w:w="2837" w:type="dxa"/>
            <w:shd w:val="clear" w:color="auto" w:fill="D9E2F3"/>
            <w:vAlign w:val="center"/>
          </w:tcPr>
          <w:p w14:paraId="289BE24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7F44BF7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862AC0B" w14:textId="77777777" w:rsidTr="00220899">
        <w:tc>
          <w:tcPr>
            <w:tcW w:w="2837" w:type="dxa"/>
            <w:shd w:val="clear" w:color="auto" w:fill="D9E2F3"/>
            <w:vAlign w:val="center"/>
          </w:tcPr>
          <w:p w14:paraId="5CD4430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561D2D60" w14:textId="77777777" w:rsidR="00220899" w:rsidRPr="00FD1EE4" w:rsidRDefault="00220899" w:rsidP="00220899">
            <w:pPr>
              <w:spacing w:before="240" w:after="240"/>
              <w:rPr>
                <w:rFonts w:ascii="GHEA Grapalat" w:eastAsia="GHEA Grapalat" w:hAnsi="GHEA Grapalat" w:cs="GHEA Grapalat"/>
              </w:rPr>
            </w:pPr>
          </w:p>
        </w:tc>
      </w:tr>
    </w:tbl>
    <w:p w14:paraId="3C6EF89D" w14:textId="77777777"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084477FB"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14:paraId="45BB7C99"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9530526" w14:textId="77777777" w:rsidTr="00220899">
        <w:tc>
          <w:tcPr>
            <w:tcW w:w="2835" w:type="dxa"/>
            <w:shd w:val="clear" w:color="auto" w:fill="D9E2F3"/>
            <w:vAlign w:val="center"/>
          </w:tcPr>
          <w:p w14:paraId="44A7DE1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76FED58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26586BE" w14:textId="77777777" w:rsidTr="00220899">
        <w:tc>
          <w:tcPr>
            <w:tcW w:w="2835" w:type="dxa"/>
            <w:shd w:val="clear" w:color="auto" w:fill="D9E2F3"/>
            <w:vAlign w:val="center"/>
          </w:tcPr>
          <w:p w14:paraId="70F9399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2422B42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D0C3607" w14:textId="77777777" w:rsidTr="00220899">
        <w:tc>
          <w:tcPr>
            <w:tcW w:w="2835" w:type="dxa"/>
            <w:shd w:val="clear" w:color="auto" w:fill="D9E2F3"/>
            <w:vAlign w:val="center"/>
          </w:tcPr>
          <w:p w14:paraId="6BEF13A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4DD26F7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107F767" w14:textId="77777777" w:rsidTr="00220899">
        <w:tc>
          <w:tcPr>
            <w:tcW w:w="2835" w:type="dxa"/>
            <w:shd w:val="clear" w:color="auto" w:fill="D9E2F3"/>
            <w:vAlign w:val="center"/>
          </w:tcPr>
          <w:p w14:paraId="78816AA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17E681A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9603286" w14:textId="77777777" w:rsidTr="00220899">
        <w:tc>
          <w:tcPr>
            <w:tcW w:w="2835" w:type="dxa"/>
            <w:shd w:val="clear" w:color="auto" w:fill="D9E2F3"/>
            <w:vAlign w:val="center"/>
          </w:tcPr>
          <w:p w14:paraId="29AACB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185AAB0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424189D" w14:textId="77777777" w:rsidTr="00220899">
        <w:tc>
          <w:tcPr>
            <w:tcW w:w="2835" w:type="dxa"/>
            <w:shd w:val="clear" w:color="auto" w:fill="D9E2F3"/>
            <w:vAlign w:val="center"/>
          </w:tcPr>
          <w:p w14:paraId="2A7F345B"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6D0857F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C6D2152" w14:textId="77777777" w:rsidTr="00220899">
        <w:tc>
          <w:tcPr>
            <w:tcW w:w="2835" w:type="dxa"/>
            <w:shd w:val="clear" w:color="auto" w:fill="D9E2F3"/>
            <w:vAlign w:val="center"/>
          </w:tcPr>
          <w:p w14:paraId="27D1368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202667E9" w14:textId="77777777" w:rsidR="00220899" w:rsidRPr="00FD1EE4" w:rsidRDefault="00220899" w:rsidP="00220899">
            <w:pPr>
              <w:spacing w:before="240" w:after="240"/>
              <w:rPr>
                <w:rFonts w:ascii="GHEA Grapalat" w:eastAsia="GHEA Grapalat" w:hAnsi="GHEA Grapalat" w:cs="GHEA Grapalat"/>
              </w:rPr>
            </w:pPr>
          </w:p>
        </w:tc>
      </w:tr>
    </w:tbl>
    <w:p w14:paraId="01A4322A"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7A9A6B95" w14:textId="77777777" w:rsidTr="00220899">
        <w:trPr>
          <w:trHeight w:val="853"/>
        </w:trPr>
        <w:tc>
          <w:tcPr>
            <w:tcW w:w="2835" w:type="dxa"/>
            <w:vMerge w:val="restart"/>
            <w:shd w:val="clear" w:color="auto" w:fill="D9E2F3"/>
            <w:vAlign w:val="center"/>
          </w:tcPr>
          <w:p w14:paraId="132533FA"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1547B29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2A37613" w14:textId="77777777" w:rsidTr="00220899">
        <w:trPr>
          <w:trHeight w:val="850"/>
        </w:trPr>
        <w:tc>
          <w:tcPr>
            <w:tcW w:w="2835" w:type="dxa"/>
            <w:vMerge/>
            <w:shd w:val="clear" w:color="auto" w:fill="D9E2F3"/>
            <w:vAlign w:val="center"/>
          </w:tcPr>
          <w:p w14:paraId="111E21D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C04E3C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6D72B99" w14:textId="77777777" w:rsidTr="00220899">
        <w:trPr>
          <w:trHeight w:val="850"/>
        </w:trPr>
        <w:tc>
          <w:tcPr>
            <w:tcW w:w="2835" w:type="dxa"/>
            <w:vMerge/>
            <w:shd w:val="clear" w:color="auto" w:fill="D9E2F3"/>
            <w:vAlign w:val="center"/>
          </w:tcPr>
          <w:p w14:paraId="03F5B1D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3B5219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452D8EC" w14:textId="77777777" w:rsidTr="00220899">
        <w:trPr>
          <w:trHeight w:val="850"/>
        </w:trPr>
        <w:tc>
          <w:tcPr>
            <w:tcW w:w="2835" w:type="dxa"/>
            <w:vMerge/>
            <w:shd w:val="clear" w:color="auto" w:fill="D9E2F3"/>
            <w:vAlign w:val="center"/>
          </w:tcPr>
          <w:p w14:paraId="17B062D4"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64CC151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D1D8B8E" w14:textId="77777777" w:rsidTr="00220899">
        <w:trPr>
          <w:trHeight w:val="850"/>
        </w:trPr>
        <w:tc>
          <w:tcPr>
            <w:tcW w:w="2835" w:type="dxa"/>
            <w:vMerge/>
            <w:shd w:val="clear" w:color="auto" w:fill="D9E2F3"/>
            <w:vAlign w:val="center"/>
          </w:tcPr>
          <w:p w14:paraId="795891F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5E4FF28" w14:textId="77777777" w:rsidR="00220899" w:rsidRPr="00FD1EE4" w:rsidRDefault="00220899" w:rsidP="00220899">
            <w:pPr>
              <w:spacing w:before="240" w:after="240"/>
              <w:rPr>
                <w:rFonts w:ascii="GHEA Grapalat" w:eastAsia="GHEA Grapalat" w:hAnsi="GHEA Grapalat" w:cs="GHEA Grapalat"/>
              </w:rPr>
            </w:pPr>
          </w:p>
        </w:tc>
      </w:tr>
    </w:tbl>
    <w:p w14:paraId="017FA141"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D1F0377" w14:textId="77777777" w:rsidTr="00220899">
        <w:tc>
          <w:tcPr>
            <w:tcW w:w="2835" w:type="dxa"/>
            <w:shd w:val="clear" w:color="auto" w:fill="D9E2F3"/>
            <w:vAlign w:val="center"/>
          </w:tcPr>
          <w:p w14:paraId="1859E5D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4BD3884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38CD0BB" w14:textId="77777777" w:rsidTr="00220899">
        <w:tc>
          <w:tcPr>
            <w:tcW w:w="2835" w:type="dxa"/>
            <w:shd w:val="clear" w:color="auto" w:fill="D9E2F3"/>
            <w:vAlign w:val="center"/>
          </w:tcPr>
          <w:p w14:paraId="79D49FE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lastRenderedPageBreak/>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6D085409" w14:textId="77777777" w:rsidR="00220899" w:rsidRPr="00FD1EE4" w:rsidRDefault="00220899" w:rsidP="00220899">
            <w:pPr>
              <w:spacing w:before="240" w:after="240"/>
              <w:rPr>
                <w:rFonts w:ascii="GHEA Grapalat" w:eastAsia="GHEA Grapalat" w:hAnsi="GHEA Grapalat" w:cs="GHEA Grapalat"/>
              </w:rPr>
            </w:pPr>
          </w:p>
        </w:tc>
      </w:tr>
    </w:tbl>
    <w:p w14:paraId="7C3092B0" w14:textId="77777777"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E785468" w14:textId="77777777" w:rsidR="00220899" w:rsidRPr="001F2C4C"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220899" w:rsidRPr="00FD1EE4" w14:paraId="71D762CA" w14:textId="77777777" w:rsidTr="00220899">
        <w:tc>
          <w:tcPr>
            <w:tcW w:w="9016" w:type="dxa"/>
            <w:shd w:val="clear" w:color="auto" w:fill="DBE5F1" w:themeFill="accent1" w:themeFillTint="33"/>
          </w:tcPr>
          <w:p w14:paraId="194B1E55"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6936332C" w14:textId="77777777" w:rsidTr="00220899">
        <w:trPr>
          <w:trHeight w:val="10187"/>
        </w:trPr>
        <w:tc>
          <w:tcPr>
            <w:tcW w:w="9016" w:type="dxa"/>
          </w:tcPr>
          <w:p w14:paraId="6EF5DD43" w14:textId="77777777" w:rsidR="00220899" w:rsidRPr="00FD1EE4" w:rsidRDefault="00220899" w:rsidP="00220899">
            <w:pPr>
              <w:rPr>
                <w:rFonts w:ascii="GHEA Grapalat" w:eastAsia="GHEA Grapalat" w:hAnsi="GHEA Grapalat" w:cs="GHEA Grapalat"/>
                <w:b/>
                <w:color w:val="000000"/>
              </w:rPr>
            </w:pPr>
          </w:p>
        </w:tc>
      </w:tr>
    </w:tbl>
    <w:p w14:paraId="5F56051C" w14:textId="77777777" w:rsidR="00220899" w:rsidRPr="00FD1EE4" w:rsidRDefault="00220899" w:rsidP="00220899">
      <w:pPr>
        <w:pBdr>
          <w:top w:val="nil"/>
          <w:left w:val="nil"/>
          <w:bottom w:val="nil"/>
          <w:right w:val="nil"/>
          <w:between w:val="nil"/>
        </w:pBdr>
        <w:rPr>
          <w:rFonts w:ascii="GHEA Grapalat" w:eastAsia="GHEA Grapalat" w:hAnsi="GHEA Grapalat" w:cs="GHEA Grapalat"/>
          <w:b/>
          <w:color w:val="000000"/>
        </w:rPr>
      </w:pPr>
    </w:p>
    <w:p w14:paraId="020EF31E" w14:textId="77777777" w:rsidR="00220899" w:rsidRDefault="00220899" w:rsidP="00220899">
      <w:pPr>
        <w:rPr>
          <w:rFonts w:ascii="GHEA Grapalat" w:hAnsi="GHEA Grapalat"/>
          <w:b/>
        </w:rPr>
      </w:pPr>
    </w:p>
    <w:p w14:paraId="1291879D" w14:textId="77777777" w:rsidR="00220899" w:rsidRDefault="00220899" w:rsidP="00220899">
      <w:pPr>
        <w:rPr>
          <w:rFonts w:ascii="GHEA Grapalat" w:hAnsi="GHEA Grapalat"/>
          <w:b/>
        </w:rPr>
      </w:pPr>
      <w:r>
        <w:rPr>
          <w:rFonts w:ascii="GHEA Grapalat" w:hAnsi="GHEA Grapalat"/>
          <w:b/>
        </w:rPr>
        <w:br w:type="page"/>
      </w:r>
    </w:p>
    <w:p w14:paraId="740C50F9" w14:textId="77777777"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178B677B" w14:textId="77777777" w:rsidR="00220899" w:rsidRPr="00490465" w:rsidRDefault="00220899" w:rsidP="00220899">
      <w:pPr>
        <w:spacing w:line="360" w:lineRule="auto"/>
        <w:jc w:val="center"/>
        <w:rPr>
          <w:rFonts w:ascii="GHEA Grapalat" w:hAnsi="GHEA Grapalat"/>
          <w:b/>
          <w:sz w:val="28"/>
          <w:szCs w:val="28"/>
          <w:lang w:val="hy-AM"/>
        </w:rPr>
      </w:pPr>
    </w:p>
    <w:p w14:paraId="5A0D9972"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56C49A5B" w14:textId="77777777" w:rsidR="00220899" w:rsidRPr="00092E73" w:rsidRDefault="00220899" w:rsidP="00220899">
      <w:pPr>
        <w:pStyle w:val="aff3"/>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4F627D22" w14:textId="77777777" w:rsidR="00220899" w:rsidRPr="00092E73" w:rsidRDefault="00220899" w:rsidP="00220899">
      <w:pPr>
        <w:pStyle w:val="aff3"/>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106766A8" w14:textId="77777777" w:rsidR="00220899" w:rsidRPr="00092E73" w:rsidRDefault="00220899" w:rsidP="00220899">
      <w:pPr>
        <w:pStyle w:val="aff3"/>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69DA04AF" w14:textId="77777777" w:rsidR="00220899" w:rsidRPr="00092E73" w:rsidRDefault="00220899" w:rsidP="00220899">
      <w:pPr>
        <w:pStyle w:val="aff3"/>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6BF29C9E"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556F3A94"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w:t>
      </w:r>
      <w:r w:rsidRPr="00092E73">
        <w:rPr>
          <w:rFonts w:ascii="GHEA Grapalat" w:hAnsi="GHEA Grapalat"/>
        </w:rPr>
        <w:lastRenderedPageBreak/>
        <w:t>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727303C" w14:textId="77777777" w:rsidR="00220899" w:rsidRPr="00092E73" w:rsidRDefault="00220899" w:rsidP="00220899">
      <w:pPr>
        <w:pStyle w:val="aff3"/>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57239ED"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2A25018E" w14:textId="77777777" w:rsidR="00220899" w:rsidRPr="00092E73" w:rsidRDefault="00220899" w:rsidP="00220899">
      <w:pPr>
        <w:pStyle w:val="aff3"/>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92E73">
        <w:rPr>
          <w:rFonts w:ascii="GHEA Grapalat" w:hAnsi="GHEA Grapalat"/>
        </w:rPr>
        <w:t>муниципалитета.В</w:t>
      </w:r>
      <w:proofErr w:type="spellEnd"/>
      <w:proofErr w:type="gramEnd"/>
      <w:r w:rsidRPr="00092E73">
        <w:rPr>
          <w:rFonts w:ascii="GHEA Grapalat" w:hAnsi="GHEA Grapalat"/>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68B970DC"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 xml:space="preserve">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w:t>
      </w:r>
      <w:r w:rsidRPr="00092E73">
        <w:rPr>
          <w:rFonts w:ascii="GHEA Grapalat" w:hAnsi="GHEA Grapalat"/>
        </w:rPr>
        <w:lastRenderedPageBreak/>
        <w:t>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2D2BA4AE" w14:textId="77777777" w:rsidR="00220899" w:rsidRPr="00092E73" w:rsidRDefault="00220899" w:rsidP="00220899">
      <w:pPr>
        <w:pStyle w:val="aff3"/>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7E596B3E" w14:textId="77777777" w:rsidR="00220899" w:rsidRPr="00092E73" w:rsidRDefault="00220899" w:rsidP="00220899">
      <w:pPr>
        <w:pStyle w:val="aff3"/>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47742707"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4E0A1AF9"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74B99DB8"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FE47ED4"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BE23C8B"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w:t>
      </w:r>
      <w:r w:rsidRPr="00092E73">
        <w:rPr>
          <w:rFonts w:ascii="GHEA Grapalat" w:hAnsi="GHEA Grapalat"/>
        </w:rPr>
        <w:lastRenderedPageBreak/>
        <w:t xml:space="preserve">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41397CCF"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5575E2A5"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2684BECB"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xml:space="preserve">. В этом подразделе отметки производятся с учетом правил, </w:t>
      </w:r>
      <w:r w:rsidRPr="00092E73">
        <w:rPr>
          <w:rFonts w:ascii="GHEA Grapalat" w:hAnsi="GHEA Grapalat"/>
        </w:rPr>
        <w:lastRenderedPageBreak/>
        <w:t>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4D9825F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60F58C15"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470BFE89"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32309FBE"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E6D0AED"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0848E3D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6F597C5B"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lastRenderedPageBreak/>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57049350"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65943F66"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351160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58C5F80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3DCA2D2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1033B3AC"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A809A4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22ABC354" w14:textId="77777777" w:rsidR="00220899" w:rsidRDefault="00220899" w:rsidP="00220899">
      <w:pPr>
        <w:contextualSpacing/>
        <w:jc w:val="both"/>
        <w:rPr>
          <w:rFonts w:ascii="GHEA Grapalat" w:hAnsi="GHEA Grapalat"/>
          <w:sz w:val="28"/>
          <w:szCs w:val="28"/>
        </w:rPr>
      </w:pPr>
    </w:p>
    <w:p w14:paraId="32713B11" w14:textId="77777777" w:rsidR="00220899" w:rsidRDefault="00220899" w:rsidP="00220899">
      <w:pPr>
        <w:contextualSpacing/>
        <w:jc w:val="both"/>
        <w:rPr>
          <w:rFonts w:ascii="GHEA Grapalat" w:hAnsi="GHEA Grapalat"/>
          <w:sz w:val="28"/>
          <w:szCs w:val="28"/>
        </w:rPr>
      </w:pPr>
    </w:p>
    <w:p w14:paraId="3CF3D4F1"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713CEC40"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9405720" w14:textId="77777777" w:rsidR="00220899" w:rsidRDefault="00220899" w:rsidP="00220899">
      <w:pPr>
        <w:rPr>
          <w:rFonts w:ascii="GHEA Grapalat" w:hAnsi="GHEA Grapalat"/>
          <w:b/>
        </w:rPr>
      </w:pPr>
    </w:p>
    <w:p w14:paraId="445B347A" w14:textId="77777777" w:rsidR="00220899" w:rsidRDefault="00220899" w:rsidP="00220899">
      <w:pPr>
        <w:rPr>
          <w:rFonts w:ascii="GHEA Grapalat" w:hAnsi="GHEA Grapalat"/>
          <w:b/>
        </w:rPr>
      </w:pPr>
      <w:r>
        <w:rPr>
          <w:rFonts w:ascii="GHEA Grapalat" w:hAnsi="GHEA Grapalat"/>
          <w:b/>
        </w:rPr>
        <w:br w:type="page"/>
      </w:r>
    </w:p>
    <w:p w14:paraId="79F8FB97" w14:textId="77777777" w:rsidR="00220899" w:rsidRDefault="00220899">
      <w:pPr>
        <w:rPr>
          <w:rFonts w:ascii="GHEA Grapalat" w:hAnsi="GHEA Grapalat"/>
          <w:b/>
        </w:rPr>
      </w:pPr>
    </w:p>
    <w:p w14:paraId="5FD8D6CD" w14:textId="77777777"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CB5558F" w14:textId="5DE6D27C"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на </w:t>
      </w:r>
      <w:r w:rsidR="00B36AC2">
        <w:rPr>
          <w:rFonts w:ascii="GHEA Grapalat" w:hAnsi="GHEA Grapalat"/>
          <w:b/>
          <w:sz w:val="24"/>
          <w:szCs w:val="24"/>
        </w:rPr>
        <w:t>запросе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6132ED">
        <w:rPr>
          <w:rFonts w:ascii="GHEA Grapalat" w:hAnsi="GHEA Grapalat"/>
          <w:b/>
          <w:sz w:val="24"/>
          <w:szCs w:val="24"/>
        </w:rPr>
        <w:t>"</w:t>
      </w:r>
      <w:r w:rsidR="007C03E1">
        <w:rPr>
          <w:rFonts w:ascii="GHEA Grapalat" w:hAnsi="GHEA Grapalat"/>
          <w:b/>
          <w:sz w:val="24"/>
          <w:szCs w:val="24"/>
        </w:rPr>
        <w:t xml:space="preserve">ԳՀԱՇՁԲ-ՀՎԿԱԿ-2025-50        </w:t>
      </w:r>
      <w:r w:rsidR="006132ED">
        <w:rPr>
          <w:rFonts w:ascii="GHEA Grapalat" w:hAnsi="GHEA Grapalat"/>
          <w:b/>
          <w:sz w:val="24"/>
          <w:szCs w:val="24"/>
        </w:rPr>
        <w:t>"</w:t>
      </w:r>
      <w:r w:rsidR="00DC619D">
        <w:rPr>
          <w:rStyle w:val="af6"/>
          <w:rFonts w:ascii="GHEA Grapalat" w:hAnsi="GHEA Grapalat"/>
          <w:b/>
          <w:sz w:val="24"/>
          <w:szCs w:val="24"/>
        </w:rPr>
        <w:footnoteReference w:customMarkFollows="1" w:id="5"/>
        <w:t>*</w:t>
      </w:r>
    </w:p>
    <w:p w14:paraId="73A015AE" w14:textId="77777777" w:rsidR="00B2572B" w:rsidRPr="009044F1" w:rsidRDefault="00B2572B" w:rsidP="00B46D58">
      <w:pPr>
        <w:widowControl w:val="0"/>
        <w:spacing w:after="120"/>
        <w:ind w:firstLine="567"/>
        <w:jc w:val="center"/>
        <w:rPr>
          <w:rFonts w:ascii="GHEA Grapalat" w:hAnsi="GHEA Grapalat"/>
        </w:rPr>
      </w:pPr>
    </w:p>
    <w:p w14:paraId="5F6CA008"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65443B6E" w14:textId="77777777" w:rsidR="00B2572B" w:rsidRPr="009044F1" w:rsidRDefault="00B2572B" w:rsidP="00B46D58">
      <w:pPr>
        <w:widowControl w:val="0"/>
        <w:spacing w:after="120"/>
        <w:ind w:firstLine="567"/>
        <w:jc w:val="center"/>
        <w:rPr>
          <w:rFonts w:ascii="GHEA Grapalat" w:hAnsi="GHEA Grapalat"/>
        </w:rPr>
      </w:pPr>
    </w:p>
    <w:p w14:paraId="05A8D3B7" w14:textId="73439657"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B36AC2">
        <w:rPr>
          <w:rFonts w:ascii="GHEA Grapalat" w:hAnsi="GHEA Grapalat"/>
          <w:spacing w:val="-6"/>
        </w:rPr>
        <w:t>запросе котировок</w:t>
      </w:r>
      <w:r w:rsidRPr="005744FC">
        <w:rPr>
          <w:rFonts w:ascii="GHEA Grapalat" w:hAnsi="GHEA Grapalat"/>
          <w:spacing w:val="-6"/>
        </w:rPr>
        <w:t xml:space="preserve"> под кодом </w:t>
      </w:r>
      <w:r w:rsidR="006132ED">
        <w:rPr>
          <w:rFonts w:ascii="GHEA Grapalat" w:hAnsi="GHEA Grapalat"/>
          <w:spacing w:val="-6"/>
        </w:rPr>
        <w:t>"</w:t>
      </w:r>
      <w:r w:rsidR="007C03E1">
        <w:rPr>
          <w:rFonts w:ascii="GHEA Grapalat" w:hAnsi="GHEA Grapalat"/>
          <w:spacing w:val="-6"/>
        </w:rPr>
        <w:t xml:space="preserve">ԳՀԱՇՁԲ-ՀՎԿԱԿ-2025-50        </w:t>
      </w:r>
      <w:r w:rsidR="006132ED">
        <w:rPr>
          <w:rFonts w:ascii="GHEA Grapalat" w:hAnsi="GHEA Grapalat"/>
          <w:spacing w:val="-6"/>
        </w:rPr>
        <w:t>"</w:t>
      </w:r>
      <w:r w:rsidRPr="005744FC">
        <w:rPr>
          <w:rFonts w:ascii="GHEA Grapalat" w:hAnsi="GHEA Grapalat"/>
          <w:spacing w:val="-6"/>
        </w:rPr>
        <w:t>*,</w:t>
      </w:r>
      <w:r w:rsidRPr="009044F1">
        <w:rPr>
          <w:rFonts w:ascii="GHEA Grapalat" w:hAnsi="GHEA Grapalat"/>
        </w:rPr>
        <w:t xml:space="preserve"> </w:t>
      </w:r>
    </w:p>
    <w:p w14:paraId="38CEC469"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6F51BB1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2D8293F5"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0572DF92"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7835"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1448"/>
      </w:tblGrid>
      <w:tr w:rsidR="006A7C27" w:rsidRPr="005744FC" w14:paraId="62961EC7" w14:textId="77777777" w:rsidTr="00CE62D4">
        <w:trPr>
          <w:trHeight w:val="916"/>
          <w:jc w:val="center"/>
        </w:trPr>
        <w:tc>
          <w:tcPr>
            <w:tcW w:w="1368" w:type="dxa"/>
            <w:tcBorders>
              <w:top w:val="single" w:sz="4" w:space="0" w:color="auto"/>
              <w:left w:val="single" w:sz="4" w:space="0" w:color="auto"/>
              <w:right w:val="single" w:sz="4" w:space="0" w:color="auto"/>
            </w:tcBorders>
            <w:vAlign w:val="center"/>
          </w:tcPr>
          <w:p w14:paraId="22F7950B"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0F1D98E5"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7D7F511F"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857FA7D"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02315A5E"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6"/>
              <w:t>**</w:t>
            </w:r>
          </w:p>
          <w:p w14:paraId="3A646A2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14:paraId="3949B8EF"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5C4873FA"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517B6050" w14:textId="77777777" w:rsidTr="00CE62D4">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342793C8"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6D5D312D"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2B347D2A"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17B28ACE"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14:paraId="3783AC72"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3AF4BB0B"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052AC12C"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54415BDF"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A6E5E43"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272331E5"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C3DD3D8" w14:textId="77777777" w:rsidR="006A7C27" w:rsidRPr="005744FC" w:rsidRDefault="006A7C27" w:rsidP="00B46D58">
            <w:pPr>
              <w:widowControl w:val="0"/>
              <w:jc w:val="center"/>
              <w:rPr>
                <w:rFonts w:ascii="GHEA Grapalat" w:hAnsi="GHEA Grapalat"/>
                <w:sz w:val="20"/>
                <w:szCs w:val="20"/>
              </w:rPr>
            </w:pPr>
          </w:p>
        </w:tc>
      </w:tr>
      <w:tr w:rsidR="006A7C27" w:rsidRPr="005744FC" w14:paraId="27FCBC34" w14:textId="77777777" w:rsidTr="00DC2360">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59B869F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12C601D3"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5140AE01"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3960389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3B68366D" w14:textId="77777777" w:rsidR="006A7C27" w:rsidRPr="005744FC" w:rsidRDefault="006A7C27" w:rsidP="00B46D58">
            <w:pPr>
              <w:widowControl w:val="0"/>
              <w:rPr>
                <w:rFonts w:ascii="GHEA Grapalat" w:hAnsi="GHEA Grapalat"/>
                <w:sz w:val="20"/>
                <w:szCs w:val="20"/>
              </w:rPr>
            </w:pPr>
          </w:p>
        </w:tc>
      </w:tr>
      <w:tr w:rsidR="006A7C27" w:rsidRPr="005744FC" w14:paraId="60F974A8"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5CCF11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424A66F6"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B5CB027"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6DDE9844"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0F844937" w14:textId="77777777" w:rsidR="006A7C27" w:rsidRPr="005744FC" w:rsidRDefault="006A7C27" w:rsidP="00B46D58">
            <w:pPr>
              <w:widowControl w:val="0"/>
              <w:jc w:val="center"/>
              <w:rPr>
                <w:rFonts w:ascii="GHEA Grapalat" w:hAnsi="GHEA Grapalat"/>
                <w:sz w:val="20"/>
                <w:szCs w:val="20"/>
              </w:rPr>
            </w:pPr>
          </w:p>
        </w:tc>
      </w:tr>
      <w:tr w:rsidR="006A7C27" w:rsidRPr="005744FC" w14:paraId="114885D7" w14:textId="77777777" w:rsidTr="00DC2360">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5CFD3B47"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9D8025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EDF6F04"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0CB2E65D"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14:paraId="463C45A4" w14:textId="77777777" w:rsidR="006A7C27" w:rsidRPr="005744FC" w:rsidRDefault="006A7C27" w:rsidP="00B46D58">
            <w:pPr>
              <w:widowControl w:val="0"/>
              <w:jc w:val="center"/>
              <w:rPr>
                <w:rFonts w:ascii="GHEA Grapalat" w:hAnsi="GHEA Grapalat"/>
                <w:sz w:val="20"/>
                <w:szCs w:val="20"/>
              </w:rPr>
            </w:pPr>
          </w:p>
        </w:tc>
      </w:tr>
      <w:tr w:rsidR="006A7C27" w:rsidRPr="005744FC" w14:paraId="3B8209E1" w14:textId="77777777" w:rsidTr="00DC2360">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264333BE"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7B24C10F"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4C0F4FC3"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273DAAA" w14:textId="77777777" w:rsidR="006A7C27" w:rsidRPr="005744FC" w:rsidRDefault="006A7C2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vAlign w:val="center"/>
          </w:tcPr>
          <w:p w14:paraId="319851AC" w14:textId="77777777" w:rsidR="006A7C27" w:rsidRPr="005744FC" w:rsidRDefault="006A7C27" w:rsidP="00B46D58">
            <w:pPr>
              <w:widowControl w:val="0"/>
              <w:jc w:val="center"/>
              <w:rPr>
                <w:rFonts w:ascii="GHEA Grapalat" w:hAnsi="GHEA Grapalat"/>
                <w:sz w:val="20"/>
                <w:szCs w:val="20"/>
              </w:rPr>
            </w:pPr>
          </w:p>
        </w:tc>
      </w:tr>
    </w:tbl>
    <w:p w14:paraId="06C1D7C8"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557FBB5E"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2043E954" w14:textId="77777777" w:rsidR="00DC619D" w:rsidRPr="00D3436F" w:rsidRDefault="00DC619D" w:rsidP="00B46D58">
      <w:pPr>
        <w:widowControl w:val="0"/>
        <w:spacing w:after="160"/>
        <w:jc w:val="both"/>
        <w:rPr>
          <w:rFonts w:ascii="GHEA Grapalat" w:hAnsi="GHEA Grapalat"/>
          <w:lang w:val="es-ES"/>
        </w:rPr>
      </w:pPr>
    </w:p>
    <w:p w14:paraId="685B0FBC"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08777F6F" w14:textId="77777777" w:rsidR="00B217BB" w:rsidRDefault="00B217BB" w:rsidP="00B46D58">
      <w:pPr>
        <w:rPr>
          <w:rFonts w:ascii="GHEA Grapalat" w:hAnsi="GHEA Grapalat"/>
          <w:b/>
        </w:rPr>
      </w:pPr>
      <w:r>
        <w:rPr>
          <w:rFonts w:ascii="GHEA Grapalat" w:hAnsi="GHEA Grapalat"/>
          <w:b/>
        </w:rPr>
        <w:br w:type="page"/>
      </w:r>
    </w:p>
    <w:p w14:paraId="65DFD8BE" w14:textId="77777777" w:rsidR="003D2FE2" w:rsidRPr="002E4BC5"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578AF007" w14:textId="1C8DBE79"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B36AC2">
        <w:rPr>
          <w:rFonts w:ascii="GHEA Grapalat" w:hAnsi="GHEA Grapalat"/>
          <w:i/>
          <w:sz w:val="22"/>
          <w:szCs w:val="22"/>
        </w:rPr>
        <w:t>запросе котировок</w:t>
      </w:r>
      <w:r w:rsidRPr="00B138F3">
        <w:rPr>
          <w:rFonts w:ascii="GHEA Grapalat" w:hAnsi="GHEA Grapalat" w:cs="GHEA Grapalat"/>
          <w:i/>
          <w:sz w:val="22"/>
          <w:szCs w:val="22"/>
        </w:rPr>
        <w:br/>
      </w:r>
      <w:r w:rsidRPr="00B138F3">
        <w:rPr>
          <w:rFonts w:ascii="GHEA Grapalat" w:hAnsi="GHEA Grapalat"/>
          <w:i/>
          <w:sz w:val="22"/>
          <w:szCs w:val="22"/>
        </w:rPr>
        <w:t>под кодом "</w:t>
      </w:r>
      <w:r w:rsidR="007C03E1">
        <w:rPr>
          <w:rFonts w:ascii="GHEA Grapalat" w:hAnsi="GHEA Grapalat"/>
          <w:i/>
          <w:sz w:val="22"/>
          <w:szCs w:val="22"/>
        </w:rPr>
        <w:t xml:space="preserve">ԳՀԱՇՁԲ-ՀՎԿԱԿ-2025-50 </w:t>
      </w:r>
      <w:r w:rsidRPr="00B138F3">
        <w:rPr>
          <w:rFonts w:ascii="GHEA Grapalat" w:hAnsi="GHEA Grapalat"/>
          <w:i/>
          <w:sz w:val="22"/>
          <w:szCs w:val="22"/>
        </w:rPr>
        <w:t>"</w:t>
      </w:r>
      <w:r w:rsidRPr="00B138F3">
        <w:rPr>
          <w:rStyle w:val="af6"/>
          <w:rFonts w:ascii="GHEA Grapalat" w:hAnsi="GHEA Grapalat"/>
          <w:i/>
          <w:sz w:val="22"/>
          <w:szCs w:val="22"/>
        </w:rPr>
        <w:footnoteReference w:customMarkFollows="1" w:id="7"/>
        <w:t>*</w:t>
      </w:r>
    </w:p>
    <w:p w14:paraId="082711D1" w14:textId="77777777" w:rsidR="003D2FE2" w:rsidRPr="00B138F3" w:rsidRDefault="003D2FE2" w:rsidP="003D2FE2">
      <w:pPr>
        <w:widowControl w:val="0"/>
        <w:spacing w:after="160"/>
        <w:jc w:val="center"/>
        <w:rPr>
          <w:rFonts w:ascii="GHEA Grapalat" w:hAnsi="GHEA Grapalat"/>
          <w:b/>
          <w:sz w:val="22"/>
          <w:szCs w:val="22"/>
        </w:rPr>
      </w:pPr>
    </w:p>
    <w:p w14:paraId="5DE32729"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6E623E7C"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763C944E" w14:textId="77777777" w:rsidTr="00B932B8">
        <w:tc>
          <w:tcPr>
            <w:tcW w:w="4786" w:type="dxa"/>
          </w:tcPr>
          <w:p w14:paraId="4A041F25"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1B2BB146" w14:textId="77777777"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8"/>
              <w:t>**</w:t>
            </w:r>
          </w:p>
        </w:tc>
      </w:tr>
    </w:tbl>
    <w:p w14:paraId="0D12784A" w14:textId="77777777" w:rsidR="003D2FE2" w:rsidRPr="00B138F3" w:rsidRDefault="003D2FE2" w:rsidP="007C03E1">
      <w:pPr>
        <w:widowControl w:val="0"/>
        <w:rPr>
          <w:rFonts w:ascii="GHEA Grapalat" w:hAnsi="GHEA Grapalat" w:cs="GHEA Grapalat"/>
          <w:b/>
          <w:sz w:val="22"/>
          <w:szCs w:val="22"/>
        </w:rPr>
      </w:pPr>
    </w:p>
    <w:p w14:paraId="189D5D6B" w14:textId="77777777" w:rsidR="003D2FE2" w:rsidRPr="00B138F3" w:rsidRDefault="003D2FE2" w:rsidP="007C03E1">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68157DA1" w14:textId="77777777" w:rsidR="003D2FE2" w:rsidRPr="00985A25" w:rsidRDefault="003D2FE2" w:rsidP="007C03E1">
      <w:pPr>
        <w:widowControl w:val="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1B816654" w14:textId="77777777" w:rsidR="003D2FE2" w:rsidRPr="00985A25" w:rsidRDefault="003D2FE2" w:rsidP="007C03E1">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4E3F5A04" w14:textId="77777777" w:rsidR="003D2FE2" w:rsidRPr="00B138F3" w:rsidRDefault="003D2FE2" w:rsidP="007C03E1">
      <w:pPr>
        <w:widowControl w:val="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F6D1973" w14:textId="77777777" w:rsidR="003D2FE2" w:rsidRPr="00B138F3" w:rsidRDefault="003D2FE2" w:rsidP="007C03E1">
      <w:pPr>
        <w:widowControl w:val="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4776545A" w14:textId="77777777" w:rsidR="003D2FE2" w:rsidRPr="00B138F3" w:rsidRDefault="003D2FE2" w:rsidP="007C03E1">
      <w:pPr>
        <w:widowControl w:val="0"/>
        <w:ind w:firstLine="709"/>
        <w:jc w:val="both"/>
        <w:rPr>
          <w:rFonts w:ascii="GHEA Grapalat" w:hAnsi="GHEA Grapalat" w:cs="GHEA Grapalat"/>
          <w:sz w:val="22"/>
          <w:szCs w:val="22"/>
        </w:rPr>
      </w:pPr>
    </w:p>
    <w:p w14:paraId="218ED90A" w14:textId="77777777" w:rsidR="003D2FE2" w:rsidRPr="00B138F3" w:rsidRDefault="003D2FE2" w:rsidP="007C03E1">
      <w:pPr>
        <w:widowControl w:val="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00290E08" w14:textId="77777777" w:rsidR="003D2FE2" w:rsidRPr="00B138F3" w:rsidRDefault="003D2FE2" w:rsidP="007C03E1">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14:paraId="420C01A1" w14:textId="77777777" w:rsidR="003D2FE2" w:rsidRPr="00B138F3" w:rsidRDefault="003D2FE2" w:rsidP="007C03E1">
      <w:pPr>
        <w:widowControl w:val="0"/>
        <w:tabs>
          <w:tab w:val="left" w:pos="284"/>
        </w:tabs>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14:paraId="61A74438" w14:textId="77777777" w:rsidR="003D2FE2" w:rsidRPr="00B138F3" w:rsidRDefault="003D2FE2" w:rsidP="007C03E1">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14:paraId="68F1128D" w14:textId="77777777" w:rsidR="003D2FE2" w:rsidRPr="00B138F3" w:rsidRDefault="003D2FE2" w:rsidP="007C03E1">
      <w:pPr>
        <w:widowControl w:val="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14:paraId="03618EE2" w14:textId="77777777" w:rsidR="003D2FE2" w:rsidRPr="00B138F3" w:rsidRDefault="003D2FE2" w:rsidP="007C03E1">
      <w:pPr>
        <w:widowControl w:val="0"/>
        <w:tabs>
          <w:tab w:val="left" w:pos="1134"/>
        </w:tabs>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proofErr w:type="spellStart"/>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50B3178B"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019B061E"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33465F7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2DC9961A"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29902D1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1B1D973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93E02DC"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w:t>
      </w:r>
      <w:r w:rsidRPr="00B138F3">
        <w:rPr>
          <w:rFonts w:ascii="GHEA Grapalat" w:hAnsi="GHEA Grapalat"/>
          <w:sz w:val="22"/>
          <w:szCs w:val="22"/>
        </w:rPr>
        <w:lastRenderedPageBreak/>
        <w:t>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3B00A221"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225892DF"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3B074868"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21719DFE" w14:textId="77777777" w:rsidR="003D2FE2" w:rsidRPr="00B138F3" w:rsidRDefault="003D2FE2" w:rsidP="007C03E1">
      <w:pPr>
        <w:widowControl w:val="0"/>
        <w:tabs>
          <w:tab w:val="left" w:pos="1134"/>
        </w:tabs>
        <w:ind w:firstLine="562"/>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1EC6D571"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4CF7246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403D0AF1"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00D992E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35E44E41"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129AD3E8"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5E406073"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66C0F2FE"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336E49A"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3BEC91C2"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7DA08096"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1171F4C7"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77691E2F"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16B7D76E" w14:textId="77777777" w:rsidR="002849A6" w:rsidRPr="00B138F3" w:rsidRDefault="002849A6" w:rsidP="002849A6">
      <w:pPr>
        <w:widowControl w:val="0"/>
        <w:spacing w:after="160"/>
        <w:jc w:val="both"/>
        <w:rPr>
          <w:rFonts w:ascii="GHEA Grapalat" w:hAnsi="GHEA Grapalat"/>
          <w:b/>
        </w:rPr>
      </w:pPr>
      <w:r w:rsidRPr="00B138F3">
        <w:rPr>
          <w:rFonts w:ascii="GHEA Grapalat" w:hAnsi="GHEA Grapalat"/>
          <w:sz w:val="22"/>
          <w:szCs w:val="22"/>
        </w:rPr>
        <w:t>День/месяц/год</w:t>
      </w:r>
    </w:p>
    <w:p w14:paraId="25D04F3C"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437C7415"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187E27D1" w14:textId="77777777" w:rsidR="002849A6" w:rsidRDefault="002849A6" w:rsidP="003D2FE2">
      <w:pPr>
        <w:widowControl w:val="0"/>
        <w:tabs>
          <w:tab w:val="left" w:pos="1134"/>
        </w:tabs>
        <w:spacing w:after="160"/>
        <w:ind w:firstLine="567"/>
        <w:jc w:val="both"/>
        <w:rPr>
          <w:rFonts w:ascii="GHEA Grapalat" w:hAnsi="GHEA Grapalat"/>
          <w:sz w:val="22"/>
          <w:szCs w:val="22"/>
          <w:lang w:val="en-US"/>
        </w:rPr>
      </w:pPr>
    </w:p>
    <w:p w14:paraId="3ACA3CC4" w14:textId="77777777" w:rsidR="002849A6" w:rsidRPr="002849A6" w:rsidRDefault="002849A6" w:rsidP="003D2FE2">
      <w:pPr>
        <w:widowControl w:val="0"/>
        <w:tabs>
          <w:tab w:val="left" w:pos="1134"/>
        </w:tabs>
        <w:spacing w:after="160"/>
        <w:ind w:firstLine="567"/>
        <w:jc w:val="both"/>
        <w:rPr>
          <w:rFonts w:ascii="GHEA Grapalat" w:hAnsi="GHEA Grapalat"/>
          <w:sz w:val="22"/>
          <w:szCs w:val="22"/>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778BD8B4"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89FBBF"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26EFD37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055738"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2849A6" w:rsidRPr="00B138F3" w14:paraId="33A75616"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913B93"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18269707"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E621C"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8F76219"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7CACA1"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40E4CA59"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7B291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69D48FA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433947F"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45E32CB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97A009"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7C03E1" w:rsidRPr="00B138F3" w14:paraId="0ABCB1D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386D0F" w14:textId="41F683C9"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7C03E1" w:rsidRPr="00B138F3" w14:paraId="752CAFA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FF5356" w14:textId="5EE99318"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7C03E1" w:rsidRPr="00B138F3" w14:paraId="0698970D"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E5AA5D4" w14:textId="08DB679F"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7C03E1" w:rsidRPr="00B138F3" w14:paraId="1B9EE454"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E789D1" w14:textId="296F39F5"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7C03E1" w:rsidRPr="00B138F3" w14:paraId="51F3A0EA"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AA3658" w14:textId="022B55D6" w:rsidR="007C03E1" w:rsidRPr="00B138F3" w:rsidRDefault="007C03E1" w:rsidP="007C03E1">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7C03E1" w:rsidRPr="00B138F3" w14:paraId="2E2A137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710DC6"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7C03E1" w:rsidRPr="00B138F3" w14:paraId="785731B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3967FE"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7C03E1" w:rsidRPr="00B138F3" w14:paraId="0C0C8D6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1C4840"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7C03E1" w:rsidRPr="00B138F3" w14:paraId="10FF33F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996D33" w14:textId="77777777" w:rsidR="007C03E1" w:rsidRPr="00F760B1" w:rsidRDefault="007C03E1" w:rsidP="007C03E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Цель сделки (уплаты): (для обеспечения квалификации)</w:t>
            </w:r>
          </w:p>
        </w:tc>
      </w:tr>
      <w:tr w:rsidR="007C03E1" w:rsidRPr="00B138F3" w14:paraId="54924DE9"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297A516B" w14:textId="77777777" w:rsidR="007C03E1" w:rsidRPr="00F760B1" w:rsidRDefault="007C03E1" w:rsidP="007C03E1">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7C03E1" w:rsidRPr="00B138F3" w14:paraId="71BE9365"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C3CDE5" w14:textId="77777777" w:rsidR="007C03E1" w:rsidRPr="00B138F3" w:rsidRDefault="007C03E1" w:rsidP="007C03E1">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7C03E1" w:rsidRPr="00B138F3" w14:paraId="4C856B6D"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729754A" w14:textId="77777777" w:rsidR="007C03E1" w:rsidRPr="00B138F3" w:rsidRDefault="007C03E1" w:rsidP="007C03E1">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7C03E1" w:rsidRPr="00B138F3" w14:paraId="3D33119F"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357722BE" w14:textId="77777777" w:rsidR="007C03E1" w:rsidRPr="00B138F3" w:rsidRDefault="007C03E1" w:rsidP="007C03E1">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367CAD50" w14:textId="77777777" w:rsidR="007C03E1" w:rsidRPr="00B138F3" w:rsidRDefault="007C03E1" w:rsidP="007C03E1">
            <w:pPr>
              <w:widowControl w:val="0"/>
              <w:spacing w:after="160"/>
              <w:rPr>
                <w:rFonts w:ascii="GHEA Grapalat" w:hAnsi="GHEA Grapalat" w:cs="Sylfaen"/>
              </w:rPr>
            </w:pPr>
          </w:p>
          <w:p w14:paraId="6811AB2E" w14:textId="77777777" w:rsidR="007C03E1" w:rsidRPr="00B138F3" w:rsidRDefault="007C03E1" w:rsidP="007C03E1">
            <w:pPr>
              <w:widowControl w:val="0"/>
              <w:spacing w:after="160"/>
              <w:jc w:val="right"/>
              <w:rPr>
                <w:rFonts w:ascii="GHEA Grapalat" w:hAnsi="GHEA Grapalat" w:cs="Tahoma"/>
              </w:rPr>
            </w:pPr>
            <w:r w:rsidRPr="00B138F3">
              <w:rPr>
                <w:rFonts w:ascii="GHEA Grapalat" w:hAnsi="GHEA Grapalat"/>
              </w:rPr>
              <w:t>/____________________/</w:t>
            </w:r>
          </w:p>
          <w:p w14:paraId="08E0EABE" w14:textId="77777777" w:rsidR="007C03E1" w:rsidRPr="00B138F3" w:rsidRDefault="007C03E1" w:rsidP="007C03E1">
            <w:pPr>
              <w:widowControl w:val="0"/>
              <w:spacing w:after="160"/>
              <w:rPr>
                <w:rFonts w:ascii="GHEA Grapalat" w:hAnsi="GHEA Grapalat" w:cs="Sylfaen"/>
              </w:rPr>
            </w:pPr>
          </w:p>
          <w:p w14:paraId="379A2522"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2F8F6657" w14:textId="77777777" w:rsidR="007C03E1" w:rsidRPr="00B138F3" w:rsidRDefault="007C03E1" w:rsidP="007C03E1">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2B55DB0B" w14:textId="77777777" w:rsidR="007C03E1" w:rsidRPr="00B138F3" w:rsidRDefault="007C03E1" w:rsidP="007C03E1">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17C0FAC2" w14:textId="77777777" w:rsidR="007C03E1" w:rsidRPr="00B138F3" w:rsidRDefault="007C03E1" w:rsidP="007C03E1">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1609C12" w14:textId="77777777" w:rsidR="007C03E1" w:rsidRPr="00B138F3" w:rsidRDefault="007C03E1" w:rsidP="007C03E1">
            <w:pPr>
              <w:widowControl w:val="0"/>
              <w:spacing w:after="160"/>
              <w:rPr>
                <w:rFonts w:ascii="GHEA Grapalat" w:hAnsi="GHEA Grapalat" w:cs="Sylfaen"/>
              </w:rPr>
            </w:pPr>
          </w:p>
          <w:p w14:paraId="52505633"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6F07BF70" w14:textId="77777777" w:rsidR="007C03E1" w:rsidRPr="00B138F3" w:rsidRDefault="007C03E1" w:rsidP="007C03E1">
            <w:pPr>
              <w:widowControl w:val="0"/>
              <w:spacing w:after="160"/>
              <w:jc w:val="right"/>
              <w:rPr>
                <w:rFonts w:ascii="GHEA Grapalat" w:hAnsi="GHEA Grapalat" w:cs="Tahoma"/>
              </w:rPr>
            </w:pPr>
          </w:p>
          <w:p w14:paraId="17480E85"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/____________________/</w:t>
            </w:r>
          </w:p>
          <w:p w14:paraId="4261CE45" w14:textId="77777777" w:rsidR="007C03E1" w:rsidRPr="00B138F3" w:rsidRDefault="007C03E1" w:rsidP="007C03E1">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7C03E1" w:rsidRPr="00B138F3" w14:paraId="3F99F8E7"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6B37D175" w14:textId="77777777" w:rsidR="007C03E1" w:rsidRPr="00B138F3" w:rsidRDefault="007C03E1" w:rsidP="007C03E1">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76B6765" w14:textId="77777777" w:rsidR="007C03E1" w:rsidRPr="00B138F3" w:rsidRDefault="007C03E1" w:rsidP="007C03E1">
            <w:pPr>
              <w:widowControl w:val="0"/>
              <w:spacing w:after="160"/>
              <w:rPr>
                <w:rFonts w:ascii="GHEA Grapalat" w:hAnsi="GHEA Grapalat"/>
              </w:rPr>
            </w:pPr>
          </w:p>
          <w:p w14:paraId="4E6A6B20" w14:textId="77777777" w:rsidR="007C03E1" w:rsidRPr="00B138F3" w:rsidRDefault="007C03E1" w:rsidP="007C03E1">
            <w:pPr>
              <w:widowControl w:val="0"/>
              <w:jc w:val="right"/>
              <w:rPr>
                <w:rFonts w:ascii="GHEA Grapalat" w:hAnsi="GHEA Grapalat" w:cs="Tahoma"/>
              </w:rPr>
            </w:pPr>
            <w:r w:rsidRPr="00B138F3">
              <w:rPr>
                <w:rFonts w:ascii="GHEA Grapalat" w:hAnsi="GHEA Grapalat"/>
              </w:rPr>
              <w:t>/____________________/</w:t>
            </w:r>
          </w:p>
          <w:p w14:paraId="639C97DE" w14:textId="77777777" w:rsidR="007C03E1" w:rsidRPr="00B138F3" w:rsidRDefault="007C03E1" w:rsidP="007C03E1">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097B1969" w14:textId="77777777" w:rsidR="007C03E1" w:rsidRPr="00B138F3" w:rsidRDefault="007C03E1" w:rsidP="007C03E1">
            <w:pPr>
              <w:widowControl w:val="0"/>
              <w:spacing w:after="160"/>
              <w:rPr>
                <w:rFonts w:ascii="GHEA Grapalat" w:hAnsi="GHEA Grapalat" w:cs="Tahoma"/>
              </w:rPr>
            </w:pPr>
          </w:p>
          <w:p w14:paraId="528A8AFD" w14:textId="77777777" w:rsidR="007C03E1" w:rsidRPr="00B138F3" w:rsidRDefault="007C03E1" w:rsidP="007C03E1">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802EE71" w14:textId="77777777" w:rsidR="007C03E1" w:rsidRPr="00B138F3" w:rsidRDefault="007C03E1" w:rsidP="007C03E1">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1382396C" w14:textId="77777777" w:rsidR="007C03E1" w:rsidRPr="00B138F3" w:rsidRDefault="007C03E1" w:rsidP="007C03E1">
            <w:pPr>
              <w:widowControl w:val="0"/>
              <w:spacing w:after="160"/>
              <w:rPr>
                <w:rFonts w:ascii="GHEA Grapalat" w:hAnsi="GHEA Grapalat" w:cs="Tahoma"/>
              </w:rPr>
            </w:pPr>
          </w:p>
          <w:p w14:paraId="05E1ABF2" w14:textId="77777777" w:rsidR="007C03E1" w:rsidRPr="00B138F3" w:rsidRDefault="007C03E1" w:rsidP="007C03E1">
            <w:pPr>
              <w:widowControl w:val="0"/>
              <w:jc w:val="right"/>
              <w:rPr>
                <w:rFonts w:ascii="GHEA Grapalat" w:hAnsi="GHEA Grapalat" w:cs="Tahoma"/>
              </w:rPr>
            </w:pPr>
            <w:r w:rsidRPr="00B138F3">
              <w:rPr>
                <w:rFonts w:ascii="GHEA Grapalat" w:hAnsi="GHEA Grapalat"/>
              </w:rPr>
              <w:t>/____________________/</w:t>
            </w:r>
          </w:p>
          <w:p w14:paraId="3D8E0FDF" w14:textId="77777777" w:rsidR="007C03E1" w:rsidRPr="00B138F3" w:rsidRDefault="007C03E1" w:rsidP="007C03E1">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E03B741" w14:textId="77777777" w:rsidR="007C03E1" w:rsidRPr="00B138F3" w:rsidRDefault="007C03E1" w:rsidP="007C03E1">
            <w:pPr>
              <w:widowControl w:val="0"/>
              <w:spacing w:after="160"/>
              <w:rPr>
                <w:rFonts w:ascii="GHEA Grapalat" w:hAnsi="GHEA Grapalat" w:cs="Arial"/>
              </w:rPr>
            </w:pPr>
          </w:p>
        </w:tc>
      </w:tr>
      <w:tr w:rsidR="007C03E1" w:rsidRPr="00B138F3" w14:paraId="6F642624"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EE89EA" w14:textId="77777777" w:rsidR="007C03E1" w:rsidRPr="00B138F3" w:rsidRDefault="007C03E1" w:rsidP="007C03E1">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2A2DA13D" w14:textId="77777777" w:rsidR="007C03E1" w:rsidRPr="00B138F3" w:rsidRDefault="007C03E1" w:rsidP="007C03E1">
            <w:pPr>
              <w:widowControl w:val="0"/>
              <w:spacing w:after="160"/>
              <w:rPr>
                <w:rFonts w:ascii="GHEA Grapalat" w:hAnsi="GHEA Grapalat" w:cs="Sylfaen"/>
              </w:rPr>
            </w:pPr>
          </w:p>
          <w:p w14:paraId="338F62B9" w14:textId="77777777" w:rsidR="007C03E1" w:rsidRPr="00B138F3" w:rsidRDefault="007C03E1" w:rsidP="007C03E1">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ECB2A93" w14:textId="77777777" w:rsidR="007C03E1" w:rsidRPr="00B138F3" w:rsidRDefault="007C03E1" w:rsidP="007C03E1">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732D1B4C" w14:textId="77777777" w:rsidR="007C03E1" w:rsidRPr="00B138F3" w:rsidRDefault="007C03E1" w:rsidP="007C03E1">
            <w:pPr>
              <w:widowControl w:val="0"/>
              <w:spacing w:after="160"/>
              <w:rPr>
                <w:rFonts w:ascii="GHEA Grapalat" w:hAnsi="GHEA Grapalat"/>
              </w:rPr>
            </w:pPr>
          </w:p>
          <w:p w14:paraId="247D20E8" w14:textId="77777777" w:rsidR="007C03E1" w:rsidRPr="00B138F3" w:rsidRDefault="007C03E1" w:rsidP="007C03E1">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0182651"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6982D959" w14:textId="77777777" w:rsidR="00C3421C" w:rsidRPr="00B138F3" w:rsidRDefault="00C3421C" w:rsidP="00C3421C">
      <w:pPr>
        <w:widowControl w:val="0"/>
        <w:spacing w:after="160"/>
        <w:jc w:val="center"/>
        <w:rPr>
          <w:rFonts w:ascii="GHEA Grapalat" w:hAnsi="GHEA Grapalat" w:cs="Sylfaen"/>
        </w:rPr>
      </w:pPr>
    </w:p>
    <w:p w14:paraId="5BD92923"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350BFC95"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27E5A3F1"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6CD7B8E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CF16C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36AA0CBD"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34B781D5"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EFC93A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3ABA691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C5F040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42B5F5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0EF610D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10F08F0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7AAC1BF"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6D06B89A"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DDE50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1DA7959C"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41233C4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7FCBD83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A31A153"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AD268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E4E8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29C2E5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4E9275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9842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F4F288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A386D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F1B6D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57FF614B"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B444D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50D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7F12C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17A6EC1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CBA9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2D447D17"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77FA7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51A8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2AB46D0"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FC8711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27AA4F5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BC61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4AE73E53"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44EE2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51352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370226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FE4CD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B239B5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B292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1CA2DC4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2EE8E1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71F48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462D83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CA2AD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00B1C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4550D6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95420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B6C8A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F905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54615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3F29B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7D4B17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5A83C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321F3B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2D42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A68811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62C7E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67E3BF7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55E4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23312A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0491E5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1DD1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3021D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534061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895555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365C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6B8A73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98792B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11494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D8C36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7701BB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F05C40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F6C2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1C97D7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08450C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FD68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39788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7597C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634720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B3ED14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63EF979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9974D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1EE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79D144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6C3C60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135196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AA911D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031F57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45D58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C07381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BFF03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E8FDD8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1BE2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11CC314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618BF55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14F13E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1BC03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04CBEE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0D543BE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3261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7E0D1E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6E2098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943B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CB38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644385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C044AD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8B1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3A8898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255531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05FD9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825C0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2B4B8A4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6162905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B6ED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3D240D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440E44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5C7A4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CADBE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B45D4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495E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22BA89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694AED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A73A610"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1B6BE6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BC97AA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C16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11AA3FA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4B5872A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338F7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412B7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D2692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5E6A71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B746C4F"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0C6BD9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07B7D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78D953"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03362630"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F63BB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401E1DC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63C45A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7F09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08A741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38CAC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6B439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B00FB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0FAB63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3D1EDB0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384C52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ECEE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30B2DA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3EE418F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9DC0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1E523E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7E9F27C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3AC646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1CA895C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78D46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01CA56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A5467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30CA7E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79153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D4043BC"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5735D8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5D738B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2FCB952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A87F64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1D00A21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3C5830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E5A517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9F2FEE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4A295C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63B57E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2574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27E888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1EDC73C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519A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79327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361293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2176C0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1C43DC4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CB0C5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3CA477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C87C3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F5A893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F4E5B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5C1E94EB"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1AEAAF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657E2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3AA4B3F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B9A08C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500E5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D42FB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DA7993E"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79C8A0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E20F4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7F7155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9D81B3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995BB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0600E3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400E1731"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46FF17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67A5C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624F938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1DC039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8214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95BC3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060963A"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572F01F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8EECC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771F276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01378FE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B9889E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5F030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A7BB72C"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4DE99DE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6AC7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881EA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6B160CE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7F9CA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4C7DC0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2512448" w14:textId="77777777" w:rsidR="00C3421C" w:rsidRPr="00B138F3" w:rsidRDefault="00C3421C" w:rsidP="003D2146">
            <w:pPr>
              <w:widowControl w:val="0"/>
              <w:spacing w:after="120"/>
              <w:jc w:val="center"/>
              <w:rPr>
                <w:rFonts w:ascii="GHEA Grapalat" w:hAnsi="GHEA Grapalat"/>
                <w:sz w:val="18"/>
                <w:szCs w:val="18"/>
              </w:rPr>
            </w:pPr>
          </w:p>
        </w:tc>
      </w:tr>
    </w:tbl>
    <w:p w14:paraId="16509B36" w14:textId="77777777" w:rsidR="000A214C" w:rsidRPr="00B138F3" w:rsidRDefault="000A214C" w:rsidP="005F0622">
      <w:pPr>
        <w:widowControl w:val="0"/>
        <w:jc w:val="right"/>
        <w:rPr>
          <w:rFonts w:ascii="GHEA Grapalat" w:hAnsi="GHEA Grapalat" w:cs="GHEA Grapalat"/>
          <w:i/>
        </w:rPr>
      </w:pPr>
      <w:r w:rsidRPr="00B138F3">
        <w:rPr>
          <w:rFonts w:ascii="GHEA Grapalat" w:hAnsi="GHEA Grapalat"/>
          <w:i/>
        </w:rPr>
        <w:lastRenderedPageBreak/>
        <w:t>Приложение № 5.1</w:t>
      </w:r>
    </w:p>
    <w:p w14:paraId="2D5F2B67" w14:textId="2AC59836" w:rsidR="000A214C" w:rsidRPr="00B138F3" w:rsidRDefault="000A214C" w:rsidP="005F0622">
      <w:pPr>
        <w:widowControl w:val="0"/>
        <w:jc w:val="right"/>
        <w:rPr>
          <w:rFonts w:ascii="GHEA Grapalat" w:hAnsi="GHEA Grapalat" w:cs="GHEA Grapalat"/>
          <w:i/>
        </w:rPr>
      </w:pPr>
      <w:r w:rsidRPr="00B138F3">
        <w:rPr>
          <w:rFonts w:ascii="GHEA Grapalat" w:hAnsi="GHEA Grapalat"/>
          <w:i/>
        </w:rPr>
        <w:t xml:space="preserve">к Приглашению на </w:t>
      </w:r>
      <w:r w:rsidR="00B36AC2">
        <w:rPr>
          <w:rFonts w:ascii="GHEA Grapalat" w:hAnsi="GHEA Grapalat"/>
          <w:i/>
        </w:rPr>
        <w:t>запросе котировок</w:t>
      </w:r>
      <w:r w:rsidRPr="00B138F3">
        <w:rPr>
          <w:rFonts w:ascii="GHEA Grapalat" w:hAnsi="GHEA Grapalat"/>
          <w:i/>
        </w:rPr>
        <w:br/>
        <w:t>под кодом "</w:t>
      </w:r>
      <w:r w:rsidR="007C03E1">
        <w:rPr>
          <w:rFonts w:ascii="GHEA Grapalat" w:hAnsi="GHEA Grapalat"/>
          <w:i/>
        </w:rPr>
        <w:t xml:space="preserve">ԳՀԱՇՁԲ-ՀՎԿԱԿ-2025-50 </w:t>
      </w:r>
      <w:r w:rsidRPr="00B138F3">
        <w:rPr>
          <w:rStyle w:val="af6"/>
          <w:rFonts w:ascii="GHEA Grapalat" w:hAnsi="GHEA Grapalat"/>
          <w:i/>
        </w:rPr>
        <w:footnoteReference w:customMarkFollows="1" w:id="9"/>
        <w:t>*</w:t>
      </w:r>
    </w:p>
    <w:p w14:paraId="3710DE84" w14:textId="77777777" w:rsidR="00AF4211" w:rsidRPr="002A4554" w:rsidRDefault="00AF4211" w:rsidP="000A214C">
      <w:pPr>
        <w:widowControl w:val="0"/>
        <w:spacing w:after="160"/>
        <w:jc w:val="center"/>
        <w:rPr>
          <w:rFonts w:ascii="GHEA Grapalat" w:hAnsi="GHEA Grapalat"/>
          <w:b/>
        </w:rPr>
      </w:pPr>
    </w:p>
    <w:p w14:paraId="1D354E77"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14:paraId="210FDCE9" w14:textId="77777777"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1D817859" w14:textId="77777777" w:rsidTr="003D2146">
        <w:tc>
          <w:tcPr>
            <w:tcW w:w="4786" w:type="dxa"/>
          </w:tcPr>
          <w:p w14:paraId="789A9A87"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5E271C9C" w14:textId="77777777"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14:paraId="0AF2A27C" w14:textId="77777777" w:rsidR="000A214C" w:rsidRPr="00B138F3" w:rsidRDefault="000A214C" w:rsidP="000A214C">
      <w:pPr>
        <w:widowControl w:val="0"/>
        <w:spacing w:after="160"/>
        <w:rPr>
          <w:rFonts w:ascii="GHEA Grapalat" w:hAnsi="GHEA Grapalat" w:cs="GHEA Grapalat"/>
          <w:b/>
        </w:rPr>
      </w:pPr>
    </w:p>
    <w:p w14:paraId="195032B6" w14:textId="77777777" w:rsidR="000A214C" w:rsidRPr="00B138F3" w:rsidRDefault="000A214C" w:rsidP="005F0622">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14:paraId="34B6246B" w14:textId="77777777" w:rsidR="000A214C" w:rsidRPr="00B138F3" w:rsidRDefault="000A214C" w:rsidP="005F0622">
      <w:pPr>
        <w:widowControl w:val="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14:paraId="4A9FEE78" w14:textId="77777777" w:rsidR="000A214C" w:rsidRPr="00B138F3" w:rsidRDefault="000A214C" w:rsidP="005F0622">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14:paraId="748C4403" w14:textId="77777777" w:rsidR="000A214C" w:rsidRPr="00B138F3" w:rsidRDefault="000A214C" w:rsidP="005F0622">
      <w:pPr>
        <w:widowControl w:val="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441A1FCD" w14:textId="77777777" w:rsidR="000A214C" w:rsidRPr="00B138F3" w:rsidRDefault="000A214C" w:rsidP="005F0622">
      <w:pPr>
        <w:widowControl w:val="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3942C6ED" w14:textId="77777777" w:rsidR="000A214C" w:rsidRPr="00B138F3" w:rsidRDefault="000A214C" w:rsidP="005F0622">
      <w:pPr>
        <w:widowControl w:val="0"/>
        <w:jc w:val="center"/>
        <w:rPr>
          <w:rFonts w:ascii="GHEA Grapalat" w:hAnsi="GHEA Grapalat" w:cs="GHEA Grapalat"/>
          <w:b/>
          <w:bCs/>
        </w:rPr>
      </w:pPr>
      <w:r w:rsidRPr="00B138F3">
        <w:rPr>
          <w:rFonts w:ascii="GHEA Grapalat" w:hAnsi="GHEA Grapalat"/>
          <w:b/>
        </w:rPr>
        <w:t>1. Предмет соглашения</w:t>
      </w:r>
    </w:p>
    <w:p w14:paraId="51D64890" w14:textId="77777777" w:rsidR="000A214C" w:rsidRPr="00B138F3" w:rsidRDefault="000A214C" w:rsidP="005F0622">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14:paraId="24AAADAE" w14:textId="77777777" w:rsidR="000A214C" w:rsidRPr="00B138F3" w:rsidRDefault="000A214C" w:rsidP="005F0622">
      <w:pPr>
        <w:widowControl w:val="0"/>
        <w:tabs>
          <w:tab w:val="left" w:pos="284"/>
        </w:tabs>
        <w:ind w:left="5245"/>
        <w:jc w:val="both"/>
        <w:rPr>
          <w:rFonts w:ascii="GHEA Grapalat" w:hAnsi="GHEA Grapalat" w:cs="GHEA Grapalat"/>
        </w:rPr>
      </w:pPr>
      <w:r w:rsidRPr="00B138F3">
        <w:rPr>
          <w:rFonts w:ascii="GHEA Grapalat" w:hAnsi="GHEA Grapalat"/>
          <w:vertAlign w:val="superscript"/>
        </w:rPr>
        <w:t>наименование заказчика</w:t>
      </w:r>
    </w:p>
    <w:p w14:paraId="42D5BF3B" w14:textId="77777777" w:rsidR="000A214C" w:rsidRPr="00B138F3" w:rsidRDefault="000A214C" w:rsidP="005F0622">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14:paraId="1D161E2A" w14:textId="77777777" w:rsidR="000A214C" w:rsidRPr="00B138F3" w:rsidRDefault="000A214C" w:rsidP="005F0622">
      <w:pPr>
        <w:widowControl w:val="0"/>
        <w:ind w:left="5245"/>
        <w:jc w:val="both"/>
        <w:rPr>
          <w:rFonts w:ascii="GHEA Grapalat" w:hAnsi="GHEA Grapalat" w:cs="GHEA Grapalat"/>
        </w:rPr>
      </w:pPr>
      <w:r w:rsidRPr="00B138F3">
        <w:rPr>
          <w:rFonts w:ascii="GHEA Grapalat" w:hAnsi="GHEA Grapalat"/>
          <w:vertAlign w:val="superscript"/>
        </w:rPr>
        <w:t>код процедуры</w:t>
      </w:r>
    </w:p>
    <w:p w14:paraId="74900207"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3AABF67" w14:textId="77777777"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14:paraId="587DABCE"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834F26C"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2450B59"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DD147AC"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14:paraId="20B7725E" w14:textId="77777777" w:rsidR="000A214C" w:rsidRPr="00B138F3" w:rsidRDefault="000A214C" w:rsidP="005F0622">
      <w:pPr>
        <w:widowControl w:val="0"/>
        <w:tabs>
          <w:tab w:val="left" w:pos="1134"/>
        </w:tabs>
        <w:ind w:firstLine="562"/>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38AB54AB" w14:textId="77777777" w:rsidR="000A214C" w:rsidRPr="00B138F3" w:rsidRDefault="000A214C" w:rsidP="005F0622">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w:t>
      </w:r>
      <w:r w:rsidRPr="00B138F3">
        <w:rPr>
          <w:rFonts w:ascii="GHEA Grapalat" w:hAnsi="GHEA Grapalat"/>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FDBF9C4" w14:textId="77777777" w:rsidR="000A214C" w:rsidRPr="00B138F3" w:rsidRDefault="000A214C" w:rsidP="005F0622">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4D54B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14:paraId="55099F48"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14:paraId="6D306725"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7</w:t>
      </w:r>
      <w:r w:rsidRPr="00B138F3">
        <w:rPr>
          <w:rFonts w:ascii="GHEA Grapalat" w:hAnsi="GHEA Grapalat"/>
        </w:rPr>
        <w:t>.</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F1D60C" w14:textId="77777777" w:rsidR="000A214C" w:rsidRPr="00B138F3" w:rsidRDefault="000A214C" w:rsidP="005F0622">
      <w:pPr>
        <w:widowControl w:val="0"/>
        <w:tabs>
          <w:tab w:val="left" w:pos="1134"/>
        </w:tabs>
        <w:ind w:firstLine="567"/>
        <w:jc w:val="both"/>
        <w:rPr>
          <w:rFonts w:ascii="GHEA Grapalat" w:hAnsi="GHEA Grapalat" w:cs="GHEA Grapalat"/>
        </w:rPr>
      </w:pPr>
      <w:r w:rsidRPr="00B138F3">
        <w:rPr>
          <w:rFonts w:ascii="GHEA Grapalat" w:hAnsi="GHEA Grapalat"/>
        </w:rPr>
        <w:t>1.</w:t>
      </w:r>
      <w:r w:rsidR="004D54B3">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14:paraId="7CAD81DE" w14:textId="77777777" w:rsidR="000A214C" w:rsidRPr="00B138F3" w:rsidRDefault="000A214C" w:rsidP="005F0622">
      <w:pPr>
        <w:widowControl w:val="0"/>
        <w:jc w:val="center"/>
        <w:rPr>
          <w:rFonts w:ascii="GHEA Grapalat" w:hAnsi="GHEA Grapalat" w:cs="GHEA Grapalat"/>
          <w:b/>
          <w:bCs/>
        </w:rPr>
      </w:pPr>
      <w:r w:rsidRPr="00B138F3">
        <w:rPr>
          <w:rFonts w:ascii="GHEA Grapalat" w:hAnsi="GHEA Grapalat"/>
          <w:b/>
        </w:rPr>
        <w:t>2. Иные условия</w:t>
      </w:r>
    </w:p>
    <w:p w14:paraId="275C1710" w14:textId="77777777" w:rsidR="000A214C" w:rsidRPr="006672BA" w:rsidRDefault="000A214C" w:rsidP="005F0622">
      <w:pPr>
        <w:widowControl w:val="0"/>
        <w:tabs>
          <w:tab w:val="left" w:pos="1134"/>
        </w:tabs>
        <w:ind w:firstLine="567"/>
        <w:jc w:val="both"/>
        <w:rPr>
          <w:rFonts w:ascii="GHEA Grapalat" w:hAnsi="GHEA Grapalat"/>
        </w:rPr>
      </w:pPr>
      <w:r w:rsidRPr="00B138F3">
        <w:rPr>
          <w:rFonts w:ascii="GHEA Grapalat" w:hAnsi="GHEA Grapalat"/>
        </w:rPr>
        <w:t>2.1.</w:t>
      </w:r>
      <w:r w:rsidRPr="00B138F3">
        <w:rPr>
          <w:rFonts w:ascii="GHEA Grapalat" w:hAnsi="GHEA Grapalat"/>
        </w:rPr>
        <w:tab/>
        <w:t xml:space="preserve">Настоящее Соглашение и Требование являются безотзывными, вступают в силу с момента заверения Компанией </w:t>
      </w:r>
      <w:r w:rsidR="006672BA" w:rsidRPr="00CF4C91">
        <w:rPr>
          <w:rFonts w:ascii="GHEA Grapalat" w:hAnsi="GHEA Grapalat"/>
        </w:rPr>
        <w:t xml:space="preserve">и действуют до двадцатого рабочего дня, следующего за последним днем полного выполнения взятых </w:t>
      </w:r>
      <w:r w:rsidR="006672BA" w:rsidRPr="006672BA">
        <w:rPr>
          <w:rFonts w:ascii="GHEA Grapalat" w:hAnsi="GHEA Grapalat"/>
        </w:rPr>
        <w:t>К</w:t>
      </w:r>
      <w:r w:rsidR="006672BA" w:rsidRPr="00CF4C91">
        <w:rPr>
          <w:rFonts w:ascii="GHEA Grapalat" w:hAnsi="GHEA Grapalat"/>
        </w:rPr>
        <w:t>омпанией по заключаемому договору обязательств, включительно</w:t>
      </w:r>
      <w:r w:rsidR="006672BA" w:rsidRPr="006672BA">
        <w:rPr>
          <w:rFonts w:ascii="GHEA Grapalat" w:hAnsi="GHEA Grapalat"/>
        </w:rPr>
        <w:t>.</w:t>
      </w:r>
    </w:p>
    <w:p w14:paraId="12ED8C91" w14:textId="77777777" w:rsidR="00F331AD" w:rsidRPr="002A4554" w:rsidRDefault="000A214C" w:rsidP="005F0622">
      <w:pPr>
        <w:widowControl w:val="0"/>
        <w:tabs>
          <w:tab w:val="left" w:pos="1134"/>
        </w:tabs>
        <w:ind w:firstLine="562"/>
        <w:jc w:val="both"/>
        <w:rPr>
          <w:rFonts w:ascii="GHEA Grapalat" w:hAnsi="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14:paraId="3E3662A7" w14:textId="77777777" w:rsidR="00F331AD" w:rsidRPr="00B138F3" w:rsidRDefault="00F331AD" w:rsidP="005F0622">
      <w:pPr>
        <w:widowControl w:val="0"/>
        <w:tabs>
          <w:tab w:val="left" w:pos="1134"/>
        </w:tabs>
        <w:ind w:firstLine="562"/>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14:paraId="4773818D" w14:textId="77777777" w:rsidR="00F331AD" w:rsidRPr="00B138F3" w:rsidDel="00A13215" w:rsidRDefault="00F331AD" w:rsidP="005F0622">
      <w:pPr>
        <w:widowControl w:val="0"/>
        <w:tabs>
          <w:tab w:val="left" w:pos="1134"/>
        </w:tabs>
        <w:ind w:firstLine="562"/>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53DD2BE" w14:textId="77777777" w:rsidR="00F331AD" w:rsidRPr="00B138F3" w:rsidRDefault="00F331AD" w:rsidP="005F0622">
      <w:pPr>
        <w:widowControl w:val="0"/>
        <w:tabs>
          <w:tab w:val="left" w:pos="1134"/>
        </w:tabs>
        <w:ind w:firstLine="562"/>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1FCA98AB" w14:textId="77777777" w:rsidR="000A214C" w:rsidRPr="00B138F3" w:rsidRDefault="000A214C" w:rsidP="005F0622">
      <w:pPr>
        <w:widowControl w:val="0"/>
        <w:ind w:firstLine="567"/>
        <w:jc w:val="center"/>
        <w:rPr>
          <w:rFonts w:ascii="GHEA Grapalat" w:hAnsi="GHEA Grapalat"/>
          <w:b/>
        </w:rPr>
      </w:pPr>
      <w:r w:rsidRPr="00B138F3">
        <w:rPr>
          <w:rFonts w:ascii="GHEA Grapalat" w:hAnsi="GHEA Grapalat"/>
          <w:b/>
        </w:rPr>
        <w:t>3. Адрес, банковские реквизиты Компании</w:t>
      </w:r>
    </w:p>
    <w:p w14:paraId="3A4FA333"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1C34B585"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2D246890"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68CC2D75"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адрес компании</w:t>
      </w:r>
    </w:p>
    <w:p w14:paraId="7BF8D6D7"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1456E12E"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64096AEA"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58577E9B"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2FA0D3DB"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47EC4057" w14:textId="77777777" w:rsidR="000A214C" w:rsidRPr="00B138F3" w:rsidRDefault="000A214C" w:rsidP="005F0622">
      <w:pPr>
        <w:widowControl w:val="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4D6D23E5" w14:textId="77777777" w:rsidR="000A214C" w:rsidRPr="00B138F3" w:rsidRDefault="000A214C" w:rsidP="005F0622">
      <w:pPr>
        <w:widowControl w:val="0"/>
        <w:jc w:val="both"/>
        <w:rPr>
          <w:rFonts w:ascii="GHEA Grapalat" w:hAnsi="GHEA Grapalat"/>
        </w:rPr>
      </w:pPr>
      <w:r w:rsidRPr="00B138F3">
        <w:rPr>
          <w:rFonts w:ascii="GHEA Grapalat" w:hAnsi="GHEA Grapalat"/>
        </w:rPr>
        <w:t>_______________________________________</w:t>
      </w:r>
    </w:p>
    <w:p w14:paraId="6F06DD4F" w14:textId="77777777"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756506B9" w14:textId="77777777"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3EB908E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BFDE1E"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7E91596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9858BE"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376CBC2F"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1F78DF"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72148DB5"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7C214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5B6185CA"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8D4374"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5ED07631"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568F9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536C39A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530ED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21EC177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ED5BEA"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F0622" w:rsidRPr="00B138F3" w14:paraId="7C230FC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4C3891" w14:textId="5B55C8E5"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5F0622" w:rsidRPr="00B138F3" w14:paraId="03EC46D6"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2238DC" w14:textId="3F9FFF8D"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5F0622" w:rsidRPr="00B138F3" w14:paraId="5F4BCB8E"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A663D56" w14:textId="5688BD9D"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5F0622" w:rsidRPr="00B138F3" w14:paraId="46964711"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CCF314" w14:textId="461A6195"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5F0622" w:rsidRPr="00B138F3" w14:paraId="1196A81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313A4F" w14:textId="10C7171E" w:rsidR="005F0622" w:rsidRPr="00B138F3" w:rsidRDefault="005F0622" w:rsidP="005F0622">
            <w:pPr>
              <w:widowControl w:val="0"/>
              <w:tabs>
                <w:tab w:val="left" w:pos="855"/>
              </w:tabs>
              <w:spacing w:after="160"/>
              <w:ind w:left="360"/>
              <w:rPr>
                <w:rFonts w:ascii="GHEA Grapalat" w:hAnsi="GHEA Grapalat"/>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proofErr w:type="gramStart"/>
            <w:r w:rsidRPr="00E063D7">
              <w:rPr>
                <w:rFonts w:ascii="GHEA Grapalat" w:hAnsi="GHEA Grapalat"/>
                <w:sz w:val="22"/>
                <w:szCs w:val="22"/>
              </w:rPr>
              <w:t>сч</w:t>
            </w:r>
            <w:proofErr w:type="spellEnd"/>
            <w:r w:rsidRPr="00E063D7">
              <w:rPr>
                <w:rFonts w:ascii="GHEA Grapalat" w:hAnsi="GHEA Grapalat"/>
                <w:sz w:val="22"/>
                <w:szCs w:val="22"/>
              </w:rPr>
              <w:t>.№</w:t>
            </w:r>
            <w:proofErr w:type="gram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5F0622" w:rsidRPr="00B138F3" w14:paraId="3AB129D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BB4775"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5F0622" w:rsidRPr="00B138F3" w14:paraId="0725AE1C"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9E40B8"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5F0622" w:rsidRPr="00B138F3" w14:paraId="33B1313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9524CA"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5F0622" w:rsidRPr="00B138F3" w14:paraId="71E0AE94"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B946DF"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5F0622" w:rsidRPr="00B138F3" w14:paraId="48445858"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53964E3D"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5F0622" w:rsidRPr="00B138F3" w14:paraId="2D727E8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FE0E2D" w14:textId="77777777" w:rsidR="005F0622" w:rsidRPr="00B138F3" w:rsidRDefault="005F0622" w:rsidP="005F0622">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5F0622" w:rsidRPr="00B138F3" w14:paraId="1E59B99A"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6D0B5D" w14:textId="77777777" w:rsidR="005F0622" w:rsidRPr="00B138F3" w:rsidRDefault="005F0622" w:rsidP="005F0622">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5F0622" w:rsidRPr="00B138F3" w14:paraId="6DFF5D2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3321DB9" w14:textId="77777777" w:rsidR="005F0622" w:rsidRPr="00B138F3" w:rsidRDefault="005F0622" w:rsidP="005F0622">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64AB436B" w14:textId="77777777" w:rsidR="005F0622" w:rsidRPr="00B138F3" w:rsidRDefault="005F0622" w:rsidP="005F0622">
            <w:pPr>
              <w:widowControl w:val="0"/>
              <w:spacing w:after="160"/>
              <w:rPr>
                <w:rFonts w:ascii="GHEA Grapalat" w:hAnsi="GHEA Grapalat" w:cs="Sylfaen"/>
              </w:rPr>
            </w:pPr>
          </w:p>
          <w:p w14:paraId="19465630" w14:textId="77777777" w:rsidR="005F0622" w:rsidRPr="00B138F3" w:rsidRDefault="005F0622" w:rsidP="005F0622">
            <w:pPr>
              <w:widowControl w:val="0"/>
              <w:spacing w:after="160"/>
              <w:jc w:val="right"/>
              <w:rPr>
                <w:rFonts w:ascii="GHEA Grapalat" w:hAnsi="GHEA Grapalat" w:cs="Tahoma"/>
              </w:rPr>
            </w:pPr>
            <w:r w:rsidRPr="00B138F3">
              <w:rPr>
                <w:rFonts w:ascii="GHEA Grapalat" w:hAnsi="GHEA Grapalat"/>
              </w:rPr>
              <w:t>/____________________/</w:t>
            </w:r>
          </w:p>
          <w:p w14:paraId="3A651BA5" w14:textId="77777777" w:rsidR="005F0622" w:rsidRPr="00B138F3" w:rsidRDefault="005F0622" w:rsidP="005F0622">
            <w:pPr>
              <w:widowControl w:val="0"/>
              <w:spacing w:after="160"/>
              <w:rPr>
                <w:rFonts w:ascii="GHEA Grapalat" w:hAnsi="GHEA Grapalat" w:cs="Sylfaen"/>
              </w:rPr>
            </w:pPr>
          </w:p>
          <w:p w14:paraId="53E26939"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2FEB9935" w14:textId="77777777" w:rsidR="005F0622" w:rsidRPr="00B138F3" w:rsidRDefault="005F0622" w:rsidP="005F0622">
            <w:pPr>
              <w:widowControl w:val="0"/>
              <w:spacing w:after="160"/>
              <w:rPr>
                <w:rFonts w:ascii="GHEA Grapalat" w:hAnsi="GHEA Grapalat" w:cs="Sylfaen"/>
              </w:rPr>
            </w:pPr>
          </w:p>
          <w:p w14:paraId="7C615680" w14:textId="77777777" w:rsidR="005F0622" w:rsidRPr="00B138F3" w:rsidRDefault="005F0622" w:rsidP="005F0622">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3D405AF2" w14:textId="77777777" w:rsidR="005F0622" w:rsidRPr="00B138F3" w:rsidRDefault="005F0622" w:rsidP="005F0622">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68EDC5DC" w14:textId="77777777" w:rsidR="005F0622" w:rsidRPr="00B138F3" w:rsidRDefault="005F0622" w:rsidP="005F0622">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04CC81DC" w14:textId="77777777" w:rsidR="005F0622" w:rsidRPr="00B138F3" w:rsidRDefault="005F0622" w:rsidP="005F0622">
            <w:pPr>
              <w:widowControl w:val="0"/>
              <w:spacing w:after="160"/>
              <w:rPr>
                <w:rFonts w:ascii="GHEA Grapalat" w:hAnsi="GHEA Grapalat" w:cs="Sylfaen"/>
              </w:rPr>
            </w:pPr>
          </w:p>
          <w:p w14:paraId="349E8ED8"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41DAB79B" w14:textId="77777777" w:rsidR="005F0622" w:rsidRPr="00B138F3" w:rsidRDefault="005F0622" w:rsidP="005F0622">
            <w:pPr>
              <w:widowControl w:val="0"/>
              <w:spacing w:after="160"/>
              <w:jc w:val="right"/>
              <w:rPr>
                <w:rFonts w:ascii="GHEA Grapalat" w:hAnsi="GHEA Grapalat" w:cs="Tahoma"/>
              </w:rPr>
            </w:pPr>
          </w:p>
          <w:p w14:paraId="7EC2858E"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/____________________/</w:t>
            </w:r>
          </w:p>
          <w:p w14:paraId="078A8709" w14:textId="77777777" w:rsidR="005F0622" w:rsidRPr="00B138F3" w:rsidRDefault="005F0622" w:rsidP="005F0622">
            <w:pPr>
              <w:widowControl w:val="0"/>
              <w:spacing w:after="160"/>
              <w:rPr>
                <w:rFonts w:ascii="GHEA Grapalat" w:hAnsi="GHEA Grapalat" w:cs="Sylfaen"/>
              </w:rPr>
            </w:pPr>
          </w:p>
          <w:p w14:paraId="686B0DDA" w14:textId="77777777" w:rsidR="005F0622" w:rsidRPr="00B138F3" w:rsidRDefault="005F0622" w:rsidP="005F0622">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5F0622" w:rsidRPr="00B138F3" w14:paraId="4DE8C8D5"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78A49B45" w14:textId="77777777" w:rsidR="005F0622" w:rsidRPr="00B138F3" w:rsidRDefault="005F0622" w:rsidP="005F0622">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DE58FA4" w14:textId="77777777" w:rsidR="005F0622" w:rsidRPr="00B138F3" w:rsidRDefault="005F0622" w:rsidP="005F0622">
            <w:pPr>
              <w:widowControl w:val="0"/>
              <w:spacing w:after="160"/>
              <w:rPr>
                <w:rFonts w:ascii="GHEA Grapalat" w:hAnsi="GHEA Grapalat"/>
              </w:rPr>
            </w:pPr>
          </w:p>
          <w:p w14:paraId="4AC45DDF" w14:textId="77777777" w:rsidR="005F0622" w:rsidRPr="00B138F3" w:rsidRDefault="005F0622" w:rsidP="005F0622">
            <w:pPr>
              <w:widowControl w:val="0"/>
              <w:jc w:val="right"/>
              <w:rPr>
                <w:rFonts w:ascii="GHEA Grapalat" w:hAnsi="GHEA Grapalat" w:cs="Tahoma"/>
              </w:rPr>
            </w:pPr>
            <w:r w:rsidRPr="00B138F3">
              <w:rPr>
                <w:rFonts w:ascii="GHEA Grapalat" w:hAnsi="GHEA Grapalat"/>
              </w:rPr>
              <w:t>/____________________/</w:t>
            </w:r>
          </w:p>
          <w:p w14:paraId="6A51FEF0" w14:textId="77777777" w:rsidR="005F0622" w:rsidRPr="00B138F3" w:rsidRDefault="005F0622" w:rsidP="005F0622">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66AE2F9A" w14:textId="77777777" w:rsidR="005F0622" w:rsidRPr="00B138F3" w:rsidRDefault="005F0622" w:rsidP="005F0622">
            <w:pPr>
              <w:widowControl w:val="0"/>
              <w:spacing w:after="160"/>
              <w:rPr>
                <w:rFonts w:ascii="GHEA Grapalat" w:hAnsi="GHEA Grapalat" w:cs="Tahoma"/>
              </w:rPr>
            </w:pPr>
          </w:p>
          <w:p w14:paraId="43650ECC" w14:textId="77777777" w:rsidR="005F0622" w:rsidRPr="00B138F3" w:rsidRDefault="005F0622" w:rsidP="005F0622">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16F57883" w14:textId="77777777" w:rsidR="005F0622" w:rsidRPr="00B138F3" w:rsidRDefault="005F0622" w:rsidP="005F0622">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621CE93E" w14:textId="77777777" w:rsidR="005F0622" w:rsidRPr="00B138F3" w:rsidRDefault="005F0622" w:rsidP="005F0622">
            <w:pPr>
              <w:widowControl w:val="0"/>
              <w:spacing w:after="160"/>
              <w:rPr>
                <w:rFonts w:ascii="GHEA Grapalat" w:hAnsi="GHEA Grapalat" w:cs="Tahoma"/>
              </w:rPr>
            </w:pPr>
          </w:p>
          <w:p w14:paraId="0A2CDD72" w14:textId="77777777" w:rsidR="005F0622" w:rsidRPr="00B138F3" w:rsidRDefault="005F0622" w:rsidP="005F0622">
            <w:pPr>
              <w:widowControl w:val="0"/>
              <w:jc w:val="right"/>
              <w:rPr>
                <w:rFonts w:ascii="GHEA Grapalat" w:hAnsi="GHEA Grapalat" w:cs="Tahoma"/>
              </w:rPr>
            </w:pPr>
            <w:r w:rsidRPr="00B138F3">
              <w:rPr>
                <w:rFonts w:ascii="GHEA Grapalat" w:hAnsi="GHEA Grapalat"/>
              </w:rPr>
              <w:t>/____________________/</w:t>
            </w:r>
          </w:p>
          <w:p w14:paraId="763823CB" w14:textId="77777777" w:rsidR="005F0622" w:rsidRPr="00B138F3" w:rsidRDefault="005F0622" w:rsidP="005F0622">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62C22A97" w14:textId="77777777" w:rsidR="005F0622" w:rsidRPr="00B138F3" w:rsidRDefault="005F0622" w:rsidP="005F0622">
            <w:pPr>
              <w:widowControl w:val="0"/>
              <w:spacing w:after="160"/>
              <w:rPr>
                <w:rFonts w:ascii="GHEA Grapalat" w:hAnsi="GHEA Grapalat" w:cs="Arial"/>
              </w:rPr>
            </w:pPr>
          </w:p>
        </w:tc>
      </w:tr>
      <w:tr w:rsidR="005F0622" w:rsidRPr="00B138F3" w14:paraId="71CEDAEB"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766D7562" w14:textId="77777777" w:rsidR="005F0622" w:rsidRPr="00B138F3" w:rsidRDefault="005F0622" w:rsidP="005F0622">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603D20EB" w14:textId="77777777" w:rsidR="005F0622" w:rsidRPr="00B138F3" w:rsidRDefault="005F0622" w:rsidP="005F0622">
            <w:pPr>
              <w:widowControl w:val="0"/>
              <w:spacing w:after="160"/>
              <w:rPr>
                <w:rFonts w:ascii="GHEA Grapalat" w:hAnsi="GHEA Grapalat" w:cs="Sylfaen"/>
              </w:rPr>
            </w:pPr>
          </w:p>
          <w:p w14:paraId="2424BC00" w14:textId="77777777" w:rsidR="005F0622" w:rsidRPr="00B138F3" w:rsidRDefault="005F0622" w:rsidP="005F0622">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304D23AB" w14:textId="77777777" w:rsidR="005F0622" w:rsidRPr="00B138F3" w:rsidRDefault="005F0622" w:rsidP="005F0622">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1A5E1E88" w14:textId="77777777" w:rsidR="005F0622" w:rsidRPr="00B138F3" w:rsidRDefault="005F0622" w:rsidP="005F0622">
            <w:pPr>
              <w:widowControl w:val="0"/>
              <w:spacing w:after="160"/>
              <w:rPr>
                <w:rFonts w:ascii="GHEA Grapalat" w:hAnsi="GHEA Grapalat"/>
              </w:rPr>
            </w:pPr>
          </w:p>
          <w:p w14:paraId="27C5FEDB" w14:textId="77777777" w:rsidR="005F0622" w:rsidRPr="00B138F3" w:rsidRDefault="005F0622" w:rsidP="005F0622">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27B14E87" w14:textId="77777777" w:rsidR="00BE2572" w:rsidRPr="00B138F3" w:rsidRDefault="00BE2572" w:rsidP="00BE2572">
      <w:pPr>
        <w:widowControl w:val="0"/>
        <w:spacing w:after="160"/>
        <w:jc w:val="center"/>
        <w:rPr>
          <w:rFonts w:ascii="GHEA Grapalat" w:hAnsi="GHEA Grapalat" w:cs="Sylfaen"/>
        </w:rPr>
      </w:pPr>
    </w:p>
    <w:p w14:paraId="581E4CE9"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D796582"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5537DE0E"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566A214E"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4E90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7019FB9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2FD655A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4CA0DAA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51F23E7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552713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56CDD745"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31C843D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6ADE62E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7085C1D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53FC4E90"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8CA33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6E5DAAA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1A689B5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A1B3364"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408F4950"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0545EA1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5ED59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E359F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6A3CBB0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F87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3867E8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41FD906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32647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445F6D"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780DB5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EDEC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CB6203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4E6AF40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798A2E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75ADF3DE"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2D7193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8AF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8D8B632"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1CD2649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332371D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20FA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2424A294"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2C7DDE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DD4D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BF83A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4CE974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8E87D4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D2A6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39544B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71CF0A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CF20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B2B58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BCA5E6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A1A38A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5AFC12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136AC5F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38D5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74502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5E33943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DBC0D6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D95178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7BB526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6F8987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3309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F4889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5A2A243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A7A514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25ADD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14:paraId="02EF0F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2824F46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C003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5D4CB9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w:t>
            </w:r>
            <w:r w:rsidRPr="00B138F3">
              <w:rPr>
                <w:rFonts w:ascii="GHEA Grapalat" w:hAnsi="GHEA Grapalat"/>
                <w:sz w:val="18"/>
                <w:szCs w:val="18"/>
              </w:rPr>
              <w:lastRenderedPageBreak/>
              <w:t>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371A9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14:paraId="1500DDF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18D3FD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02D667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764CAD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B297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63AC8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56DDC5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025BE0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5108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08BC3A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382D51F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DAE4F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302C0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A169A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108D9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F84B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2A79B8E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1AB73AD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599B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2A4FEB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CBF1D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540852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7ED10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5B25038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36055A7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6D3E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7FD235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485C125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4057B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4A721D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16D0D16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3FDAB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9A63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5EF3C1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565F78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F38E4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149D52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728015D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6D3A0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FC5A5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0C68A3F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08D063FA"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D662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29405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63A0EF2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02983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97081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331D5EF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7B5638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D981D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0FA419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256F0D9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06806E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1DECC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375AFDA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5C2C02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0B53360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124C361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C39C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3B54981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34A09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C0AC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14:paraId="52975E8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1411346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31466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0B8AB5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w:t>
            </w:r>
            <w:r w:rsidRPr="00B138F3">
              <w:rPr>
                <w:rFonts w:ascii="GHEA Grapalat" w:hAnsi="GHEA Grapalat"/>
                <w:sz w:val="18"/>
                <w:szCs w:val="18"/>
              </w:rPr>
              <w:lastRenderedPageBreak/>
              <w:t>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77917B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14:paraId="67610F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A589EB2"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64CCF5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5EFF32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4FB427"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69BEEA3F"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5C2D67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54F8C9C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36F50B4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19A0E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E1C1A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77322BB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C31B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9F5E9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3A0A071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2DBFED0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33DD53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1BF2FB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4E962F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2A698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C3EFF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7D7E90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5112B1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52478D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FBF22A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29360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14:paraId="160BB53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5A32E7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DB83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193EDA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1B4C29C8"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53EBAB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13110A2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49348B3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A057A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C4E667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76BEFA0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8A4A2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2F4BF7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106336A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7214E0B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CEBCE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22.б.</w:t>
            </w:r>
          </w:p>
        </w:tc>
        <w:tc>
          <w:tcPr>
            <w:tcW w:w="1938" w:type="dxa"/>
            <w:tcBorders>
              <w:top w:val="single" w:sz="4" w:space="0" w:color="auto"/>
              <w:left w:val="single" w:sz="4" w:space="0" w:color="auto"/>
              <w:bottom w:val="single" w:sz="4" w:space="0" w:color="auto"/>
              <w:right w:val="single" w:sz="4" w:space="0" w:color="auto"/>
            </w:tcBorders>
          </w:tcPr>
          <w:p w14:paraId="39322C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4DC86A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B27C9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067635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095AED6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005258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50E64A9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FDD3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15996A9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399ACEE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300B9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DD3A3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B31CF30"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2295F99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C766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55AAB3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10BC4C3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C5B0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5049D6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D16E682"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E0DC1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960DE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0DA0E35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03D40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D180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3726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6CD539F"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5B2D71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B3AB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7C2365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10AAEDB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86D431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2B4A8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C402F9"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3EA50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8F3200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22211BC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6B33ED7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22A13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34189B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644D48AF"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410A892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20BEB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36411A4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7A998D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FE3B4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D8881D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8E98119" w14:textId="77777777" w:rsidR="00BE2572" w:rsidRPr="00B138F3" w:rsidRDefault="00BE2572" w:rsidP="003D2146">
            <w:pPr>
              <w:widowControl w:val="0"/>
              <w:spacing w:after="120"/>
              <w:jc w:val="center"/>
              <w:rPr>
                <w:rFonts w:ascii="GHEA Grapalat" w:hAnsi="GHEA Grapalat"/>
                <w:sz w:val="18"/>
                <w:szCs w:val="18"/>
              </w:rPr>
            </w:pPr>
          </w:p>
        </w:tc>
      </w:tr>
    </w:tbl>
    <w:p w14:paraId="5EF87691" w14:textId="465B0C1F" w:rsidR="00071D1C" w:rsidRPr="00B138F3" w:rsidRDefault="00B2572B" w:rsidP="001F7DFF">
      <w:pPr>
        <w:pStyle w:val="af4"/>
        <w:shd w:val="clear" w:color="auto" w:fill="FFFFFF"/>
        <w:spacing w:before="0" w:beforeAutospacing="0" w:after="0" w:afterAutospacing="0"/>
        <w:ind w:firstLine="375"/>
        <w:jc w:val="right"/>
        <w:rPr>
          <w:rFonts w:ascii="GHEA Grapalat" w:hAnsi="GHEA Grapalat" w:cs="Sylfaen"/>
          <w:b/>
        </w:rPr>
      </w:pPr>
      <w:r w:rsidRPr="00B138F3">
        <w:rPr>
          <w:rFonts w:ascii="GHEA Grapalat" w:hAnsi="GHEA Grapalat"/>
          <w:b/>
        </w:rPr>
        <w:lastRenderedPageBreak/>
        <w:t xml:space="preserve">Приложение № </w:t>
      </w:r>
      <w:r w:rsidR="004A51CE" w:rsidRPr="00B138F3">
        <w:rPr>
          <w:rFonts w:ascii="GHEA Grapalat" w:hAnsi="GHEA Grapalat"/>
          <w:b/>
        </w:rPr>
        <w:t>6</w:t>
      </w:r>
    </w:p>
    <w:p w14:paraId="7CE98B16" w14:textId="4268D545" w:rsidR="00071D1C" w:rsidRDefault="00071D1C" w:rsidP="001F7DFF">
      <w:pPr>
        <w:pStyle w:val="31"/>
        <w:widowControl w:val="0"/>
        <w:spacing w:after="160" w:line="240" w:lineRule="auto"/>
        <w:jc w:val="right"/>
        <w:rPr>
          <w:rFonts w:ascii="GHEA Grapalat" w:hAnsi="GHEA Grapalat"/>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7C03E1">
        <w:rPr>
          <w:rFonts w:ascii="GHEA Grapalat" w:hAnsi="GHEA Grapalat"/>
          <w:b/>
          <w:sz w:val="24"/>
          <w:szCs w:val="24"/>
        </w:rPr>
        <w:t>ԳՀԱՇՁԲ-ՀՎԿԱԿ-2025-50</w:t>
      </w:r>
      <w:r w:rsidR="006132ED" w:rsidRPr="00B138F3">
        <w:rPr>
          <w:rFonts w:ascii="GHEA Grapalat" w:hAnsi="GHEA Grapalat"/>
          <w:b/>
          <w:sz w:val="24"/>
          <w:szCs w:val="24"/>
        </w:rPr>
        <w:t>"</w:t>
      </w:r>
    </w:p>
    <w:p w14:paraId="442999EF" w14:textId="77777777" w:rsidR="001F7DFF" w:rsidRPr="00B138F3" w:rsidRDefault="001F7DFF" w:rsidP="001F7DFF">
      <w:pPr>
        <w:pStyle w:val="31"/>
        <w:widowControl w:val="0"/>
        <w:spacing w:after="160" w:line="240" w:lineRule="auto"/>
        <w:jc w:val="right"/>
        <w:rPr>
          <w:rFonts w:ascii="GHEA Grapalat" w:hAnsi="GHEA Grapalat" w:cs="Sylfaen"/>
          <w:b/>
          <w:sz w:val="24"/>
          <w:szCs w:val="24"/>
        </w:rPr>
      </w:pPr>
    </w:p>
    <w:p w14:paraId="2689D935" w14:textId="67550EAB" w:rsidR="00BB28C8" w:rsidRPr="00433A59" w:rsidRDefault="00BB28C8" w:rsidP="00BB28C8">
      <w:pPr>
        <w:widowControl w:val="0"/>
        <w:spacing w:after="160" w:line="360" w:lineRule="auto"/>
        <w:jc w:val="center"/>
        <w:rPr>
          <w:rFonts w:ascii="GHEA Grapalat" w:hAnsi="GHEA Grapalat" w:cs="Times Armenian"/>
          <w:b/>
        </w:rPr>
      </w:pPr>
      <w:r w:rsidRPr="009F3DC7">
        <w:rPr>
          <w:rFonts w:ascii="GHEA Grapalat" w:hAnsi="GHEA Grapalat"/>
          <w:b/>
        </w:rPr>
        <w:t xml:space="preserve">ДОГОВОР ГОСУДАРСТВЕННОЙ ЗАКУПКИ </w:t>
      </w:r>
      <w:r w:rsidRPr="007846EE">
        <w:rPr>
          <w:rFonts w:ascii="GHEA Grapalat" w:hAnsi="GHEA Grapalat"/>
          <w:b/>
        </w:rPr>
        <w:br/>
      </w:r>
      <w:r w:rsidRPr="009F3DC7">
        <w:rPr>
          <w:rFonts w:ascii="GHEA Grapalat" w:hAnsi="GHEA Grapalat"/>
          <w:b/>
        </w:rPr>
        <w:t xml:space="preserve">НА ВЫПОЛНЕНИЕ </w:t>
      </w:r>
      <w:r w:rsidR="001F7DFF" w:rsidRPr="009F3DC7">
        <w:rPr>
          <w:rFonts w:ascii="GHEA Grapalat" w:hAnsi="GHEA Grapalat"/>
          <w:b/>
        </w:rPr>
        <w:t xml:space="preserve">РАБОТ </w:t>
      </w:r>
      <w:r w:rsidRPr="009F3DC7">
        <w:rPr>
          <w:rFonts w:ascii="GHEA Grapalat" w:hAnsi="GHEA Grapalat"/>
          <w:b/>
        </w:rPr>
        <w:t>ДЛЯ НУЖД ГОСУДАРСТВА</w:t>
      </w:r>
    </w:p>
    <w:p w14:paraId="115E96CE" w14:textId="77777777" w:rsidR="00BB28C8" w:rsidRDefault="00BB28C8" w:rsidP="00BB28C8">
      <w:pPr>
        <w:widowControl w:val="0"/>
        <w:spacing w:after="160" w:line="360" w:lineRule="auto"/>
        <w:jc w:val="center"/>
        <w:rPr>
          <w:rFonts w:ascii="GHEA Grapalat" w:hAnsi="GHEA Grapalat"/>
          <w:b/>
          <w:lang w:val="en-US"/>
        </w:rPr>
      </w:pPr>
      <w:r w:rsidRPr="009F3DC7">
        <w:rPr>
          <w:rFonts w:ascii="GHEA Grapalat" w:hAnsi="GHEA Grapalat"/>
          <w:b/>
        </w:rPr>
        <w:t>№ ____________________</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BB28C8" w14:paraId="14EA4301" w14:textId="77777777" w:rsidTr="003D2146">
        <w:tc>
          <w:tcPr>
            <w:tcW w:w="4643" w:type="dxa"/>
          </w:tcPr>
          <w:p w14:paraId="74CC1A6D" w14:textId="77777777" w:rsidR="00BB28C8" w:rsidRPr="00433A59" w:rsidRDefault="00BB28C8" w:rsidP="003D2146">
            <w:pPr>
              <w:widowControl w:val="0"/>
              <w:spacing w:after="160" w:line="360" w:lineRule="auto"/>
              <w:rPr>
                <w:rFonts w:ascii="GHEA Grapalat" w:hAnsi="GHEA Grapalat"/>
                <w:b/>
                <w:u w:val="single"/>
                <w:lang w:val="en-US"/>
              </w:rPr>
            </w:pPr>
            <w:r w:rsidRPr="009F3DC7">
              <w:rPr>
                <w:rFonts w:ascii="GHEA Grapalat" w:hAnsi="GHEA Grapalat"/>
              </w:rPr>
              <w:t>г.</w:t>
            </w:r>
          </w:p>
        </w:tc>
        <w:tc>
          <w:tcPr>
            <w:tcW w:w="4644" w:type="dxa"/>
          </w:tcPr>
          <w:p w14:paraId="551EAD46" w14:textId="77777777" w:rsidR="00BB28C8" w:rsidRDefault="00BB28C8" w:rsidP="003D2146">
            <w:pPr>
              <w:widowControl w:val="0"/>
              <w:spacing w:after="160" w:line="360" w:lineRule="auto"/>
              <w:jc w:val="right"/>
              <w:rPr>
                <w:rFonts w:ascii="GHEA Grapalat" w:hAnsi="GHEA Grapalat"/>
                <w:b/>
                <w:u w:val="single"/>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Pr>
                <w:rFonts w:ascii="GHEA Grapalat" w:hAnsi="GHEA Grapalat"/>
                <w:lang w:val="en-US"/>
              </w:rPr>
              <w:tab/>
            </w:r>
            <w:r w:rsidRPr="009F3DC7">
              <w:rPr>
                <w:rFonts w:ascii="GHEA Grapalat" w:hAnsi="GHEA Grapalat"/>
              </w:rPr>
              <w:t>г.</w:t>
            </w:r>
          </w:p>
        </w:tc>
      </w:tr>
    </w:tbl>
    <w:p w14:paraId="7A193867" w14:textId="77777777" w:rsidR="00BB28C8" w:rsidRPr="00433A59" w:rsidRDefault="00BB28C8" w:rsidP="00BB28C8">
      <w:pPr>
        <w:widowControl w:val="0"/>
        <w:spacing w:after="160" w:line="360" w:lineRule="auto"/>
        <w:jc w:val="center"/>
        <w:rPr>
          <w:rFonts w:ascii="GHEA Grapalat" w:hAnsi="GHEA Grapalat"/>
          <w:b/>
          <w:u w:val="single"/>
          <w:lang w:val="en-US"/>
        </w:rPr>
      </w:pPr>
    </w:p>
    <w:p w14:paraId="3495CCB7" w14:textId="3E727A17" w:rsidR="00BB28C8" w:rsidRPr="009F3DC7" w:rsidRDefault="001F7DFF" w:rsidP="001F7DFF">
      <w:pPr>
        <w:widowControl w:val="0"/>
        <w:jc w:val="both"/>
        <w:rPr>
          <w:rFonts w:ascii="GHEA Grapalat" w:hAnsi="GHEA Grapalat"/>
        </w:rPr>
      </w:pPr>
      <w:bookmarkStart w:id="11" w:name="_Hlk203083934"/>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aff7"/>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Pr="003B1214">
        <w:rPr>
          <w:rFonts w:ascii="GHEA Grapalat" w:hAnsi="GHEA Grapalat"/>
        </w:rPr>
        <w:t>генерального</w:t>
      </w:r>
      <w:r>
        <w:rPr>
          <w:rFonts w:ascii="GHEA Grapalat" w:hAnsi="GHEA Grapalat"/>
        </w:rPr>
        <w:t xml:space="preserve"> директора С. </w:t>
      </w:r>
      <w:proofErr w:type="spellStart"/>
      <w:r>
        <w:rPr>
          <w:rFonts w:ascii="GHEA Grapalat" w:hAnsi="GHEA Grapalat"/>
        </w:rPr>
        <w:t>Атояна</w:t>
      </w:r>
      <w:proofErr w:type="spellEnd"/>
      <w:r w:rsidRPr="00A542E3">
        <w:rPr>
          <w:rFonts w:ascii="GHEA Grapalat" w:hAnsi="GHEA Grapalat"/>
        </w:rPr>
        <w:t xml:space="preserve">, действующего на основании устава </w:t>
      </w:r>
      <w:r>
        <w:rPr>
          <w:rFonts w:ascii="GHEA Grapalat" w:hAnsi="GHEA Grapalat"/>
        </w:rPr>
        <w:t>организации</w:t>
      </w:r>
      <w:r w:rsidRPr="00A542E3">
        <w:rPr>
          <w:rFonts w:ascii="GHEA Grapalat" w:hAnsi="GHEA Grapalat"/>
        </w:rPr>
        <w:t>,</w:t>
      </w:r>
      <w:bookmarkEnd w:id="11"/>
      <w:r w:rsidRPr="00A542E3">
        <w:rPr>
          <w:rFonts w:ascii="GHEA Grapalat" w:hAnsi="GHEA Grapalat"/>
        </w:rPr>
        <w:t xml:space="preserve"> </w:t>
      </w:r>
      <w:r w:rsidR="00BB28C8" w:rsidRPr="00C7119C">
        <w:rPr>
          <w:rFonts w:ascii="GHEA Grapalat" w:hAnsi="GHEA Grapalat"/>
        </w:rPr>
        <w:t>(далее — "Заказчик), с одной стороны, и __________________, в лице директора</w:t>
      </w:r>
      <w:r w:rsidR="00BB28C8">
        <w:rPr>
          <w:rFonts w:ascii="GHEA Grapalat" w:hAnsi="GHEA Grapalat"/>
        </w:rPr>
        <w:t xml:space="preserve"> </w:t>
      </w:r>
      <w:r w:rsidR="00BB28C8" w:rsidRPr="00C7119C">
        <w:rPr>
          <w:rFonts w:ascii="GHEA Grapalat" w:hAnsi="GHEA Grapalat"/>
        </w:rPr>
        <w:t>_____________________, действующего на основании устава ________________________, (далее — Исполнитель), с другой стороны, заключили настоящий Договор о следующем.</w:t>
      </w:r>
    </w:p>
    <w:p w14:paraId="71DB67B6" w14:textId="77777777" w:rsidR="00BB28C8" w:rsidRPr="009F3DC7" w:rsidRDefault="00BB28C8" w:rsidP="001F7DFF">
      <w:pPr>
        <w:widowControl w:val="0"/>
        <w:ind w:firstLine="567"/>
        <w:jc w:val="both"/>
        <w:rPr>
          <w:rFonts w:ascii="GHEA Grapalat" w:hAnsi="GHEA Grapalat"/>
          <w:i/>
        </w:rPr>
      </w:pPr>
    </w:p>
    <w:p w14:paraId="0926AC27" w14:textId="77777777" w:rsidR="00BB28C8" w:rsidRPr="009F3DC7" w:rsidRDefault="00BB28C8" w:rsidP="001F7DFF">
      <w:pPr>
        <w:widowControl w:val="0"/>
        <w:jc w:val="center"/>
        <w:rPr>
          <w:rFonts w:ascii="GHEA Grapalat" w:hAnsi="GHEA Grapalat" w:cs="Sylfaen"/>
          <w:b/>
          <w:smallCaps/>
        </w:rPr>
      </w:pPr>
      <w:r>
        <w:rPr>
          <w:rFonts w:ascii="GHEA Grapalat" w:hAnsi="GHEA Grapalat"/>
          <w:b/>
          <w:smallCaps/>
        </w:rPr>
        <w:t>1.</w:t>
      </w:r>
      <w:r w:rsidRPr="00EF1C40">
        <w:rPr>
          <w:rFonts w:ascii="GHEA Grapalat" w:hAnsi="GHEA Grapalat"/>
          <w:b/>
          <w:smallCaps/>
        </w:rPr>
        <w:t xml:space="preserve"> </w:t>
      </w:r>
      <w:r w:rsidRPr="009F3DC7">
        <w:rPr>
          <w:rFonts w:ascii="GHEA Grapalat" w:hAnsi="GHEA Grapalat"/>
          <w:b/>
          <w:smallCaps/>
        </w:rPr>
        <w:t>Предмет договора</w:t>
      </w:r>
    </w:p>
    <w:p w14:paraId="2BA71189" w14:textId="35C785E8"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1.</w:t>
      </w:r>
      <w:r>
        <w:rPr>
          <w:rFonts w:ascii="GHEA Grapalat" w:hAnsi="GHEA Grapalat"/>
        </w:rPr>
        <w:t>1.</w:t>
      </w:r>
      <w:r>
        <w:rPr>
          <w:rFonts w:ascii="GHEA Grapalat" w:hAnsi="GHEA Grapalat"/>
        </w:rPr>
        <w:tab/>
      </w:r>
      <w:r w:rsidRPr="009F3DC7">
        <w:rPr>
          <w:rFonts w:ascii="GHEA Grapalat" w:hAnsi="GHEA Grapalat"/>
        </w:rPr>
        <w:t xml:space="preserve">Заказчик поручает, а Исполнитель принимает обязательство по выполнению </w:t>
      </w:r>
      <w:r w:rsidR="001F7DFF" w:rsidRPr="001F7DFF">
        <w:rPr>
          <w:rFonts w:ascii="GHEA Grapalat" w:hAnsi="GHEA Grapalat"/>
        </w:rPr>
        <w:t>монтажные работы холодильных камер /демонтаж, монтаж/</w:t>
      </w:r>
      <w:r w:rsidRPr="009F3DC7">
        <w:rPr>
          <w:rFonts w:ascii="GHEA Grapalat" w:hAnsi="GHEA Grapalat"/>
        </w:rPr>
        <w:t xml:space="preserve"> работ (далее — работа),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14:paraId="3607F7FE" w14:textId="35BF0941"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Pr="009F3DC7">
        <w:rPr>
          <w:rFonts w:ascii="GHEA Grapalat" w:hAnsi="GHEA Grapalat"/>
        </w:rPr>
        <w:t>Работа выполняется в соответствии с установленной Приложением № 1 к договору Технической характеристикой-графиком закупки и в установленные сроки.</w:t>
      </w:r>
    </w:p>
    <w:p w14:paraId="7CD2C1B3" w14:textId="77777777" w:rsidR="001F7DFF" w:rsidRDefault="001F7DFF" w:rsidP="001F7DFF">
      <w:pPr>
        <w:widowControl w:val="0"/>
        <w:tabs>
          <w:tab w:val="left" w:pos="1134"/>
        </w:tabs>
        <w:ind w:firstLine="567"/>
        <w:jc w:val="both"/>
        <w:rPr>
          <w:rFonts w:ascii="GHEA Grapalat" w:hAnsi="GHEA Grapalat"/>
        </w:rPr>
      </w:pPr>
    </w:p>
    <w:p w14:paraId="6AC1A496" w14:textId="77777777" w:rsidR="00BB28C8" w:rsidRPr="001D4C6F" w:rsidRDefault="00BB28C8" w:rsidP="001F7DFF">
      <w:pPr>
        <w:widowControl w:val="0"/>
        <w:jc w:val="center"/>
        <w:rPr>
          <w:rFonts w:ascii="GHEA Grapalat" w:hAnsi="GHEA Grapalat"/>
          <w:b/>
          <w:smallCaps/>
        </w:rPr>
      </w:pPr>
      <w:r w:rsidRPr="009F3DC7">
        <w:rPr>
          <w:rFonts w:ascii="GHEA Grapalat" w:hAnsi="GHEA Grapalat"/>
          <w:b/>
          <w:smallCaps/>
        </w:rPr>
        <w:t>2. ПРАВА И ОБЯЗАННОСТИ СТОРОН</w:t>
      </w:r>
    </w:p>
    <w:p w14:paraId="21D3FC1D"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5C7BB468"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выполняемой Исполнителем работы, без вмешательства в деятельность Исполнителя.</w:t>
      </w:r>
    </w:p>
    <w:p w14:paraId="10C4EBC0"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2.</w:t>
      </w:r>
      <w:r>
        <w:rPr>
          <w:rFonts w:ascii="GHEA Grapalat" w:hAnsi="GHEA Grapalat"/>
        </w:rPr>
        <w:tab/>
      </w:r>
      <w:r w:rsidRPr="009F3DC7">
        <w:rPr>
          <w:rFonts w:ascii="GHEA Grapalat" w:hAnsi="GHEA Grapalat"/>
        </w:rPr>
        <w:t xml:space="preserve">Если выполнена работа, не соответствующая Технической характеристике-графику закупки, указанной в Приложении № 1 к договору: </w:t>
      </w:r>
    </w:p>
    <w:p w14:paraId="6D94E2CA"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14:paraId="03CD488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б)</w:t>
      </w:r>
      <w:r w:rsidRPr="00EF1C40">
        <w:rPr>
          <w:rFonts w:ascii="GHEA Grapalat" w:hAnsi="GHEA Grapalat"/>
        </w:rPr>
        <w:tab/>
      </w:r>
      <w:r w:rsidRPr="009F3DC7">
        <w:rPr>
          <w:rFonts w:ascii="GHEA Grapalat" w:hAnsi="GHEA Grapalat"/>
        </w:rPr>
        <w:t xml:space="preserve">Отказываться от исполнения договора и требовать возврата уплаченной за работу суммы, а также требовать от Исполнителя </w:t>
      </w:r>
      <w:proofErr w:type="gramStart"/>
      <w:r w:rsidRPr="009F3DC7">
        <w:rPr>
          <w:rFonts w:ascii="GHEA Grapalat" w:hAnsi="GHEA Grapalat"/>
        </w:rPr>
        <w:t>уплаты</w:t>
      </w:r>
      <w:proofErr w:type="gramEnd"/>
      <w:r w:rsidRPr="009F3DC7">
        <w:rPr>
          <w:rFonts w:ascii="GHEA Grapalat" w:hAnsi="GHEA Grapalat"/>
        </w:rPr>
        <w:t xml:space="preserve"> предусмотренного пунктом 5.2 договора штрафа. </w:t>
      </w:r>
    </w:p>
    <w:p w14:paraId="75637712"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2.1.</w:t>
      </w:r>
      <w:r>
        <w:rPr>
          <w:rFonts w:ascii="GHEA Grapalat" w:hAnsi="GHEA Grapalat"/>
        </w:rPr>
        <w:t>3.</w:t>
      </w:r>
      <w:r>
        <w:rPr>
          <w:rFonts w:ascii="GHEA Grapalat" w:hAnsi="GHEA Grapalat"/>
        </w:rPr>
        <w:tab/>
      </w:r>
      <w:r w:rsidRPr="009F3DC7">
        <w:rPr>
          <w:rFonts w:ascii="GHEA Grapalat" w:hAnsi="GHEA Grapalat"/>
        </w:rPr>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14:paraId="03DBD13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а)</w:t>
      </w:r>
      <w:r w:rsidRPr="00EF1C40">
        <w:rPr>
          <w:rFonts w:ascii="GHEA Grapalat" w:hAnsi="GHEA Grapalat"/>
        </w:rPr>
        <w:tab/>
      </w:r>
      <w:r w:rsidRPr="009F3DC7">
        <w:rPr>
          <w:rFonts w:ascii="GHEA Grapalat" w:hAnsi="GHEA Grapalat"/>
        </w:rPr>
        <w:t>выполненная работа не соответствует требованиям, установленным Приложением № 1 к договору;</w:t>
      </w:r>
    </w:p>
    <w:p w14:paraId="22F5351F"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lastRenderedPageBreak/>
        <w:t>б)</w:t>
      </w:r>
      <w:r w:rsidRPr="00EF1C40">
        <w:rPr>
          <w:rFonts w:ascii="GHEA Grapalat" w:hAnsi="GHEA Grapalat"/>
        </w:rPr>
        <w:tab/>
      </w:r>
      <w:r w:rsidRPr="009F3DC7">
        <w:rPr>
          <w:rFonts w:ascii="GHEA Grapalat" w:hAnsi="GHEA Grapalat"/>
        </w:rPr>
        <w:t>нарушен срок выполнения работы.</w:t>
      </w:r>
    </w:p>
    <w:p w14:paraId="3403A474"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2.</w:t>
      </w:r>
      <w:r>
        <w:rPr>
          <w:rFonts w:ascii="GHEA Grapalat" w:hAnsi="GHEA Grapalat"/>
          <w:b/>
        </w:rPr>
        <w:tab/>
      </w:r>
      <w:r w:rsidRPr="009F3DC7">
        <w:rPr>
          <w:rFonts w:ascii="GHEA Grapalat" w:hAnsi="GHEA Grapalat"/>
          <w:b/>
        </w:rPr>
        <w:t>Заказчик обязан:</w:t>
      </w:r>
    </w:p>
    <w:p w14:paraId="0AC8C6D8"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1.</w:t>
      </w:r>
      <w:r>
        <w:rPr>
          <w:rFonts w:ascii="GHEA Grapalat" w:hAnsi="GHEA Grapalat"/>
        </w:rPr>
        <w:tab/>
      </w:r>
      <w:r w:rsidRPr="009F3DC7">
        <w:rPr>
          <w:rFonts w:ascii="GHEA Grapalat" w:hAnsi="GHEA Grapalat"/>
        </w:rPr>
        <w:t>Обсуждать и принимать результат работы, выполненной в соответствии с Технической характеристикой-графиком закупки, а в случаях выявления недостатков в результате работы — незамедлительно в письменной форме уведомлять об этом Исполнителя.</w:t>
      </w:r>
    </w:p>
    <w:p w14:paraId="5380F1A2"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2.2.</w:t>
      </w:r>
      <w:r>
        <w:rPr>
          <w:rFonts w:ascii="GHEA Grapalat" w:hAnsi="GHEA Grapalat"/>
        </w:rPr>
        <w:t>2.</w:t>
      </w:r>
      <w:r>
        <w:rPr>
          <w:rFonts w:ascii="GHEA Grapalat" w:hAnsi="GHEA Grapalat"/>
        </w:rPr>
        <w:tab/>
      </w:r>
      <w:r w:rsidRPr="009F3DC7">
        <w:rPr>
          <w:rFonts w:ascii="GHEA Grapalat" w:hAnsi="GHEA Grapalat"/>
        </w:rPr>
        <w:t>В случае приемки результата работы, уплачивать Исполнителю суммы, подлежащие уплате последнему, а в случае нарушения срока — также предусмотренную пунктом 5.5 договора пеню.</w:t>
      </w:r>
    </w:p>
    <w:p w14:paraId="14C2B14A"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3.</w:t>
      </w:r>
      <w:r>
        <w:rPr>
          <w:rFonts w:ascii="GHEA Grapalat" w:hAnsi="GHEA Grapalat"/>
          <w:b/>
        </w:rPr>
        <w:tab/>
      </w:r>
      <w:r w:rsidRPr="009F3DC7">
        <w:rPr>
          <w:rFonts w:ascii="GHEA Grapalat" w:hAnsi="GHEA Grapalat"/>
          <w:b/>
        </w:rPr>
        <w:t>Исполнитель имеет право:</w:t>
      </w:r>
    </w:p>
    <w:p w14:paraId="0C182AC5"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2.3.</w:t>
      </w:r>
      <w:r>
        <w:rPr>
          <w:rFonts w:ascii="GHEA Grapalat" w:hAnsi="GHEA Grapalat"/>
        </w:rPr>
        <w:t>1.</w:t>
      </w:r>
      <w:r>
        <w:rPr>
          <w:rFonts w:ascii="GHEA Grapalat" w:hAnsi="GHEA Grapalat"/>
        </w:rPr>
        <w:tab/>
      </w:r>
      <w:r w:rsidRPr="009F3DC7">
        <w:rPr>
          <w:rFonts w:ascii="GHEA Grapalat" w:hAnsi="GHEA Grapalat"/>
        </w:rPr>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14:paraId="162D749A" w14:textId="77777777" w:rsidR="00BB28C8" w:rsidRPr="009F3DC7" w:rsidRDefault="00BB28C8" w:rsidP="001F7DFF">
      <w:pPr>
        <w:widowControl w:val="0"/>
        <w:tabs>
          <w:tab w:val="left" w:pos="1134"/>
        </w:tabs>
        <w:ind w:firstLine="567"/>
        <w:jc w:val="both"/>
        <w:rPr>
          <w:rFonts w:ascii="GHEA Grapalat" w:hAnsi="GHEA Grapalat" w:cs="Sylfaen"/>
          <w:b/>
        </w:rPr>
      </w:pPr>
      <w:r w:rsidRPr="009F3DC7">
        <w:rPr>
          <w:rFonts w:ascii="GHEA Grapalat" w:hAnsi="GHEA Grapalat"/>
          <w:b/>
        </w:rPr>
        <w:t>2.</w:t>
      </w:r>
      <w:r>
        <w:rPr>
          <w:rFonts w:ascii="GHEA Grapalat" w:hAnsi="GHEA Grapalat"/>
          <w:b/>
        </w:rPr>
        <w:t>4.</w:t>
      </w:r>
      <w:r>
        <w:rPr>
          <w:rFonts w:ascii="GHEA Grapalat" w:hAnsi="GHEA Grapalat"/>
          <w:b/>
        </w:rPr>
        <w:tab/>
      </w:r>
      <w:r w:rsidRPr="009F3DC7">
        <w:rPr>
          <w:rFonts w:ascii="GHEA Grapalat" w:hAnsi="GHEA Grapalat"/>
          <w:b/>
        </w:rPr>
        <w:t>Исполнитель обязан:</w:t>
      </w:r>
    </w:p>
    <w:p w14:paraId="68DEF1CA"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1.</w:t>
      </w:r>
      <w:r>
        <w:rPr>
          <w:rFonts w:ascii="GHEA Grapalat" w:hAnsi="GHEA Grapalat"/>
        </w:rPr>
        <w:tab/>
      </w:r>
      <w:r w:rsidRPr="009F3DC7">
        <w:rPr>
          <w:rFonts w:ascii="GHEA Grapalat" w:hAnsi="GHEA Grapalat"/>
        </w:rPr>
        <w:t>Обеспечивать выполнение работы по условиям, установленным Приложением № 1 к договору, руководствуясь действующим законодательством.</w:t>
      </w:r>
    </w:p>
    <w:p w14:paraId="4BEEB4EA" w14:textId="77777777" w:rsidR="00BB28C8" w:rsidRPr="009F3DC7" w:rsidRDefault="00BB28C8" w:rsidP="001F7DFF">
      <w:pPr>
        <w:widowControl w:val="0"/>
        <w:tabs>
          <w:tab w:val="left" w:pos="1276"/>
        </w:tabs>
        <w:ind w:firstLine="567"/>
        <w:jc w:val="both"/>
        <w:rPr>
          <w:rFonts w:ascii="GHEA Grapalat" w:hAnsi="GHEA Grapalat" w:cs="Sylfaen"/>
        </w:rPr>
      </w:pPr>
      <w:r w:rsidRPr="009F3DC7">
        <w:rPr>
          <w:rFonts w:ascii="GHEA Grapalat" w:hAnsi="GHEA Grapalat"/>
        </w:rPr>
        <w:t>2.4.</w:t>
      </w:r>
      <w:r>
        <w:rPr>
          <w:rFonts w:ascii="GHEA Grapalat" w:hAnsi="GHEA Grapalat"/>
        </w:rPr>
        <w:t>2.</w:t>
      </w:r>
      <w:r>
        <w:rPr>
          <w:rFonts w:ascii="GHEA Grapalat" w:hAnsi="GHEA Grapalat"/>
        </w:rPr>
        <w:tab/>
      </w:r>
      <w:r w:rsidRPr="009F3DC7">
        <w:rPr>
          <w:rFonts w:ascii="GHEA Grapalat" w:hAnsi="GHEA Grapalat"/>
        </w:rPr>
        <w:t>В предусмотренных договором случаях уплачивать предусмотренные пунктами 5.2 и 5.3 договора пеню и штраф.</w:t>
      </w:r>
    </w:p>
    <w:p w14:paraId="1F9F4961"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2.4.</w:t>
      </w:r>
      <w:r>
        <w:rPr>
          <w:rFonts w:ascii="GHEA Grapalat" w:hAnsi="GHEA Grapalat"/>
        </w:rPr>
        <w:t>3.</w:t>
      </w:r>
      <w:r>
        <w:rPr>
          <w:rFonts w:ascii="GHEA Grapalat" w:hAnsi="GHEA Grapalat"/>
        </w:rPr>
        <w:tab/>
      </w:r>
      <w:r w:rsidRPr="009F3DC7">
        <w:rPr>
          <w:rFonts w:ascii="GHEA Grapalat" w:hAnsi="GHEA Grapalat"/>
        </w:rPr>
        <w:t>В течение срока действия обеспечени</w:t>
      </w:r>
      <w:r w:rsidR="00EC1F84">
        <w:rPr>
          <w:rFonts w:ascii="GHEA Grapalat" w:hAnsi="GHEA Grapalat"/>
        </w:rPr>
        <w:t>й квалификации и</w:t>
      </w:r>
      <w:r w:rsidRPr="009F3DC7">
        <w:rPr>
          <w:rFonts w:ascii="GHEA Grapalat" w:hAnsi="GHEA Grapalat"/>
        </w:rPr>
        <w:t xml:space="preserve"> договора в случае начала процесса ликвидации или банкротства заранее в письменной форме уведомлять об этом Заказчика.</w:t>
      </w:r>
    </w:p>
    <w:p w14:paraId="3CCED5F2" w14:textId="77777777" w:rsidR="00674E7A" w:rsidRDefault="00674E7A" w:rsidP="001F7DFF">
      <w:pPr>
        <w:widowControl w:val="0"/>
        <w:jc w:val="center"/>
        <w:rPr>
          <w:rFonts w:ascii="GHEA Grapalat" w:hAnsi="GHEA Grapalat"/>
          <w:b/>
        </w:rPr>
      </w:pPr>
      <w:r w:rsidRPr="009F3DC7">
        <w:rPr>
          <w:rFonts w:ascii="GHEA Grapalat" w:hAnsi="GHEA Grapalat"/>
          <w:b/>
        </w:rPr>
        <w:t>3. ПОРЯДОК СДАЧИ И ПРИЕМКИ РАБОТЫ</w:t>
      </w:r>
    </w:p>
    <w:p w14:paraId="65F2783B"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3.1.</w:t>
      </w:r>
      <w:r>
        <w:rPr>
          <w:rFonts w:ascii="GHEA Grapalat" w:hAnsi="GHEA Grapalat"/>
        </w:rPr>
        <w:tab/>
        <w:t xml:space="preserve">Выполненная работа принимается подписанием акта сдачи-приемки между Заказчиком и Исполнителем. Факт сдачи работы Заказчику фиксируется утвержденным в двустороннем порядке документом между Заказчиком и Исполнителем, с указанием даты составления документа. </w:t>
      </w:r>
    </w:p>
    <w:p w14:paraId="21FB6F0A" w14:textId="3C5DEDFB"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и ___</w:t>
      </w:r>
      <w:r w:rsidR="001F7DFF">
        <w:rPr>
          <w:rFonts w:ascii="GHEA Grapalat" w:hAnsi="GHEA Grapalat"/>
          <w:lang w:val="hy-AM"/>
        </w:rPr>
        <w:t>2</w:t>
      </w:r>
      <w:r>
        <w:rPr>
          <w:rFonts w:ascii="GHEA Grapalat" w:hAnsi="GHEA Grapalat"/>
        </w:rPr>
        <w:t xml:space="preserve">____ экземпляр акта сдачи-приемки (Приложение № 3). </w:t>
      </w:r>
    </w:p>
    <w:p w14:paraId="45DF92EC"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2D143BBB"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C444029" w14:textId="77777777"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Исполнителя применяет меры ответственности, предусмотренные договором.</w:t>
      </w:r>
    </w:p>
    <w:p w14:paraId="615E4CD2" w14:textId="12CE2C48" w:rsidR="00674E7A" w:rsidRDefault="00674E7A" w:rsidP="001F7DFF">
      <w:pPr>
        <w:widowControl w:val="0"/>
        <w:tabs>
          <w:tab w:val="left" w:pos="1134"/>
        </w:tabs>
        <w:ind w:firstLine="567"/>
        <w:jc w:val="both"/>
        <w:rPr>
          <w:rFonts w:ascii="GHEA Grapalat" w:hAnsi="GHEA Grapalat" w:cs="Sylfaen"/>
        </w:rPr>
      </w:pPr>
      <w:r>
        <w:rPr>
          <w:rFonts w:ascii="GHEA Grapalat" w:hAnsi="GHEA Grapalat"/>
        </w:rPr>
        <w:t>3.3.</w:t>
      </w:r>
      <w:r>
        <w:rPr>
          <w:rFonts w:ascii="GHEA Grapalat" w:hAnsi="GHEA Grapalat"/>
        </w:rPr>
        <w:tab/>
        <w:t>Заказчик в течение __</w:t>
      </w:r>
      <w:r w:rsidR="001F7DFF">
        <w:rPr>
          <w:rFonts w:ascii="GHEA Grapalat" w:hAnsi="GHEA Grapalat"/>
          <w:lang w:val="hy-AM"/>
        </w:rPr>
        <w:t>15</w:t>
      </w:r>
      <w:r>
        <w:rPr>
          <w:rFonts w:ascii="GHEA Grapalat" w:hAnsi="GHEA Grapalat"/>
        </w:rPr>
        <w:t>___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работы.</w:t>
      </w:r>
    </w:p>
    <w:p w14:paraId="79B5EBBA" w14:textId="77777777" w:rsidR="00674E7A" w:rsidRDefault="00674E7A" w:rsidP="001F7DFF">
      <w:pPr>
        <w:widowControl w:val="0"/>
        <w:tabs>
          <w:tab w:val="left" w:pos="1134"/>
        </w:tabs>
        <w:ind w:firstLine="567"/>
        <w:jc w:val="both"/>
        <w:rPr>
          <w:rFonts w:ascii="GHEA Grapalat" w:hAnsi="GHEA Grapalat" w:cs="Sylfaen"/>
          <w:b/>
        </w:rPr>
      </w:pPr>
      <w:r>
        <w:rPr>
          <w:rFonts w:ascii="GHEA Grapalat" w:hAnsi="GHEA Grapalat"/>
        </w:rPr>
        <w:t>3.4.</w:t>
      </w:r>
      <w:r>
        <w:rPr>
          <w:rFonts w:ascii="GHEA Grapalat" w:hAnsi="GHEA Grapalat"/>
        </w:rPr>
        <w:tab/>
        <w:t>Если в срок, установленный пунктом 3.3 договора, Заказчик не 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14:paraId="53213DCC" w14:textId="77777777" w:rsidR="00674E7A" w:rsidRPr="009F3DC7" w:rsidRDefault="00674E7A" w:rsidP="001F7DFF">
      <w:pPr>
        <w:widowControl w:val="0"/>
        <w:jc w:val="center"/>
        <w:rPr>
          <w:rFonts w:ascii="GHEA Grapalat" w:hAnsi="GHEA Grapalat" w:cs="Sylfaen"/>
          <w:b/>
        </w:rPr>
      </w:pPr>
    </w:p>
    <w:p w14:paraId="3D4CA56F" w14:textId="77777777" w:rsidR="00BB28C8" w:rsidRPr="009F3DC7" w:rsidRDefault="00BB28C8" w:rsidP="001F7DFF">
      <w:pPr>
        <w:widowControl w:val="0"/>
        <w:jc w:val="center"/>
        <w:rPr>
          <w:rFonts w:ascii="GHEA Grapalat" w:hAnsi="GHEA Grapalat" w:cs="Sylfaen"/>
          <w:b/>
        </w:rPr>
      </w:pPr>
      <w:r>
        <w:rPr>
          <w:rFonts w:ascii="GHEA Grapalat" w:hAnsi="GHEA Grapalat"/>
          <w:b/>
        </w:rPr>
        <w:t>4.</w:t>
      </w:r>
      <w:r w:rsidRPr="00E90FBD">
        <w:rPr>
          <w:rFonts w:ascii="GHEA Grapalat" w:hAnsi="GHEA Grapalat"/>
          <w:b/>
        </w:rPr>
        <w:t xml:space="preserve"> </w:t>
      </w:r>
      <w:r w:rsidRPr="009F3DC7">
        <w:rPr>
          <w:rFonts w:ascii="GHEA Grapalat" w:hAnsi="GHEA Grapalat"/>
          <w:b/>
        </w:rPr>
        <w:t>ЦЕНА ДОГОВОРА</w:t>
      </w:r>
    </w:p>
    <w:p w14:paraId="4073637F" w14:textId="77777777" w:rsidR="00BB28C8" w:rsidRPr="009F3DC7" w:rsidRDefault="00BB28C8" w:rsidP="001F7DFF">
      <w:pPr>
        <w:widowControl w:val="0"/>
        <w:ind w:firstLine="567"/>
        <w:jc w:val="both"/>
        <w:rPr>
          <w:rFonts w:ascii="GHEA Grapalat" w:hAnsi="GHEA Grapalat" w:cs="Sylfaen"/>
        </w:rPr>
      </w:pPr>
      <w:r w:rsidRPr="009F3DC7">
        <w:rPr>
          <w:rFonts w:ascii="GHEA Grapalat" w:hAnsi="GHEA Grapalat"/>
        </w:rPr>
        <w:lastRenderedPageBreak/>
        <w:t>4.</w:t>
      </w:r>
      <w:r>
        <w:rPr>
          <w:rFonts w:ascii="GHEA Grapalat" w:hAnsi="GHEA Grapalat"/>
        </w:rPr>
        <w:t>1.</w:t>
      </w:r>
      <w:r>
        <w:rPr>
          <w:rFonts w:ascii="GHEA Grapalat" w:hAnsi="GHEA Grapalat"/>
        </w:rPr>
        <w:tab/>
      </w:r>
      <w:r w:rsidRPr="009F3DC7">
        <w:rPr>
          <w:rFonts w:ascii="GHEA Grapalat" w:hAnsi="GHEA Grapalat"/>
        </w:rPr>
        <w:t xml:space="preserve">Цена подлежащей выполнению Исполнителем работы по настоящему договору составляет ______ </w:t>
      </w:r>
      <w:r w:rsidRPr="00E90FBD">
        <w:rPr>
          <w:rFonts w:ascii="GHEA Grapalat" w:hAnsi="GHEA Grapalat"/>
        </w:rPr>
        <w:t>(__</w:t>
      </w:r>
      <w:r w:rsidRPr="00E90FBD">
        <w:rPr>
          <w:rFonts w:ascii="GHEA Grapalat" w:hAnsi="GHEA Grapalat"/>
          <w:u w:val="single"/>
        </w:rPr>
        <w:t>прописью</w:t>
      </w:r>
      <w:r w:rsidRPr="00E90FBD">
        <w:rPr>
          <w:rFonts w:ascii="GHEA Grapalat" w:hAnsi="GHEA Grapalat"/>
        </w:rPr>
        <w:t>____________________________________)</w:t>
      </w:r>
      <w:r w:rsidRPr="009F3DC7">
        <w:rPr>
          <w:rFonts w:ascii="GHEA Grapalat" w:hAnsi="GHEA Grapalat"/>
        </w:rPr>
        <w:t xml:space="preserve"> драмов РА, включая НДС</w:t>
      </w:r>
      <w:r w:rsidR="001B14C2">
        <w:rPr>
          <w:rStyle w:val="af6"/>
          <w:rFonts w:ascii="GHEA Grapalat" w:hAnsi="GHEA Grapalat"/>
        </w:rPr>
        <w:footnoteReference w:customMarkFollows="1" w:id="11"/>
        <w:t>18</w:t>
      </w:r>
      <w:r w:rsidRPr="009F3DC7">
        <w:rPr>
          <w:rFonts w:ascii="GHEA Grapalat" w:hAnsi="GHEA Grapalat"/>
        </w:rPr>
        <w:t xml:space="preserve">. </w:t>
      </w:r>
    </w:p>
    <w:p w14:paraId="25BCE69D" w14:textId="77777777" w:rsidR="00BB28C8" w:rsidRPr="00EF1C40" w:rsidRDefault="00BB28C8" w:rsidP="001F7DFF">
      <w:pPr>
        <w:widowControl w:val="0"/>
        <w:ind w:firstLine="567"/>
        <w:jc w:val="both"/>
        <w:rPr>
          <w:rFonts w:ascii="GHEA Grapalat" w:hAnsi="GHEA Grapalat"/>
        </w:rPr>
      </w:pPr>
      <w:r w:rsidRPr="009F3DC7">
        <w:rPr>
          <w:rFonts w:ascii="GHEA Grapalat" w:hAnsi="GHEA Grapalat"/>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14:paraId="5AE7E8F4" w14:textId="77777777" w:rsidR="00BB28C8" w:rsidRPr="009F3DC7" w:rsidRDefault="00BB28C8" w:rsidP="001F7DFF">
      <w:pPr>
        <w:widowControl w:val="0"/>
        <w:ind w:firstLine="567"/>
        <w:jc w:val="both"/>
        <w:rPr>
          <w:rFonts w:ascii="GHEA Grapalat" w:hAnsi="GHEA Grapalat" w:cs="Sylfaen"/>
        </w:rPr>
      </w:pPr>
      <w:r w:rsidRPr="009F3DC7">
        <w:rPr>
          <w:rFonts w:ascii="GHEA Grapalat" w:hAnsi="GHEA Grapalat"/>
        </w:rPr>
        <w:t>Цена выполнения работы стабильна, и Исполнитель не вправе требовать увеличения, а Заказчик — снижения этой цены.</w:t>
      </w:r>
    </w:p>
    <w:p w14:paraId="02AFCD64" w14:textId="588C2A1B"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4.</w:t>
      </w:r>
      <w:r>
        <w:rPr>
          <w:rFonts w:ascii="GHEA Grapalat" w:hAnsi="GHEA Grapalat"/>
        </w:rPr>
        <w:t>2.</w:t>
      </w:r>
      <w:r>
        <w:rPr>
          <w:rFonts w:ascii="GHEA Grapalat" w:hAnsi="GHEA Grapalat"/>
        </w:rPr>
        <w:tab/>
      </w:r>
      <w:r w:rsidRPr="009F3DC7">
        <w:rPr>
          <w:rFonts w:ascii="GHEA Grapalat" w:hAnsi="GHEA Grapalat"/>
        </w:rPr>
        <w:t xml:space="preserve">Заказчик платит за выполненную работу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w:t>
      </w:r>
      <w:r w:rsidR="00C02868" w:rsidRPr="001515B8">
        <w:rPr>
          <w:rFonts w:ascii="GHEA Grapalat" w:hAnsi="GHEA Grapalat"/>
        </w:rPr>
        <w:t>в течение месяцев</w:t>
      </w:r>
      <w:r w:rsidRPr="009F3DC7">
        <w:rPr>
          <w:rFonts w:ascii="GHEA Grapalat" w:hAnsi="GHEA Grapalat"/>
        </w:rPr>
        <w:t>, предусмотренны</w:t>
      </w:r>
      <w:r w:rsidR="00C02868">
        <w:rPr>
          <w:rFonts w:ascii="GHEA Grapalat" w:hAnsi="GHEA Grapalat"/>
        </w:rPr>
        <w:t>х</w:t>
      </w:r>
      <w:r w:rsidRPr="009F3DC7">
        <w:rPr>
          <w:rFonts w:ascii="GHEA Grapalat" w:hAnsi="GHEA Grapalat"/>
        </w:rPr>
        <w:t xml:space="preserve"> графиком оплаты договора (Приложение № 2)</w:t>
      </w:r>
      <w:r w:rsidR="00C02868">
        <w:rPr>
          <w:rFonts w:ascii="GHEA Grapalat" w:hAnsi="GHEA Grapalat"/>
        </w:rPr>
        <w:t>,</w:t>
      </w:r>
      <w:r w:rsidRPr="009F3DC7">
        <w:rPr>
          <w:rFonts w:ascii="GHEA Grapalat" w:hAnsi="GHEA Grapalat"/>
        </w:rPr>
        <w:t xml:space="preserve"> но не позднее чем до </w:t>
      </w:r>
      <w:r w:rsidR="001F7DFF">
        <w:rPr>
          <w:rFonts w:ascii="GHEA Grapalat" w:hAnsi="GHEA Grapalat"/>
          <w:lang w:val="hy-AM"/>
        </w:rPr>
        <w:t>25</w:t>
      </w:r>
      <w:r w:rsidR="00CF248C">
        <w:rPr>
          <w:rFonts w:ascii="GHEA Grapalat" w:hAnsi="GHEA Grapalat"/>
        </w:rPr>
        <w:t>--ого</w:t>
      </w:r>
      <w:r w:rsidRPr="009F3DC7">
        <w:rPr>
          <w:rFonts w:ascii="GHEA Grapalat" w:hAnsi="GHEA Grapalat"/>
        </w:rPr>
        <w:t xml:space="preserve"> декабря данного года. </w:t>
      </w:r>
    </w:p>
    <w:p w14:paraId="2D6725F5" w14:textId="77777777" w:rsidR="00C02868" w:rsidRPr="001762F4" w:rsidRDefault="00C02868" w:rsidP="001F7DFF">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00A45057">
        <w:rPr>
          <w:rFonts w:ascii="GHEA Grapalat" w:hAnsi="GHEA Grapalat"/>
          <w:vertAlign w:val="superscript"/>
        </w:rPr>
        <w:t>19</w:t>
      </w:r>
      <w:r w:rsidRPr="001762F4">
        <w:rPr>
          <w:rFonts w:ascii="GHEA Grapalat" w:hAnsi="GHEA Grapalat"/>
          <w:vertAlign w:val="superscript"/>
          <w:lang w:val="hy-AM"/>
        </w:rPr>
        <w:t>,1</w:t>
      </w:r>
      <w:r>
        <w:rPr>
          <w:rFonts w:ascii="GHEA Grapalat" w:hAnsi="GHEA Grapalat"/>
          <w:lang w:val="hy-AM"/>
        </w:rPr>
        <w:t>.</w:t>
      </w:r>
    </w:p>
    <w:p w14:paraId="6927FD6C" w14:textId="77777777" w:rsidR="00C02868" w:rsidRPr="00C02868" w:rsidRDefault="00C02868" w:rsidP="001F7DFF">
      <w:pPr>
        <w:widowControl w:val="0"/>
        <w:tabs>
          <w:tab w:val="left" w:pos="1134"/>
        </w:tabs>
        <w:ind w:firstLine="567"/>
        <w:jc w:val="both"/>
        <w:rPr>
          <w:rFonts w:ascii="GHEA Grapalat" w:hAnsi="GHEA Grapalat"/>
          <w:lang w:val="hy-AM"/>
        </w:rPr>
      </w:pPr>
    </w:p>
    <w:p w14:paraId="3E320BC6" w14:textId="77777777" w:rsidR="00BB28C8" w:rsidRPr="009F3DC7" w:rsidRDefault="00BB28C8" w:rsidP="001F7DFF">
      <w:pPr>
        <w:widowControl w:val="0"/>
        <w:jc w:val="center"/>
        <w:rPr>
          <w:rFonts w:ascii="GHEA Grapalat" w:hAnsi="GHEA Grapalat" w:cs="Sylfaen"/>
          <w:b/>
        </w:rPr>
      </w:pPr>
      <w:r>
        <w:rPr>
          <w:rFonts w:ascii="GHEA Grapalat" w:hAnsi="GHEA Grapalat"/>
          <w:b/>
        </w:rPr>
        <w:t>5.</w:t>
      </w:r>
      <w:r w:rsidRPr="00EF1C40">
        <w:rPr>
          <w:rFonts w:ascii="GHEA Grapalat" w:hAnsi="GHEA Grapalat"/>
          <w:b/>
        </w:rPr>
        <w:t xml:space="preserve"> </w:t>
      </w:r>
      <w:r w:rsidRPr="009F3DC7">
        <w:rPr>
          <w:rFonts w:ascii="GHEA Grapalat" w:hAnsi="GHEA Grapalat"/>
          <w:b/>
        </w:rPr>
        <w:t>ОТВЕТСТВЕННОСТЬ СТОРОН</w:t>
      </w:r>
    </w:p>
    <w:p w14:paraId="20FA8838"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1.</w:t>
      </w:r>
      <w:r>
        <w:rPr>
          <w:rFonts w:ascii="GHEA Grapalat" w:hAnsi="GHEA Grapalat"/>
        </w:rPr>
        <w:tab/>
      </w:r>
      <w:r w:rsidRPr="009F3DC7">
        <w:rPr>
          <w:rFonts w:ascii="GHEA Grapalat" w:hAnsi="GHEA Grapalat"/>
        </w:rPr>
        <w:t>Исполнитель несет ответственность за соблюдение требований настоящего Договора к выполнению работы.</w:t>
      </w:r>
    </w:p>
    <w:p w14:paraId="4648854A" w14:textId="14383B35"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В каждом случае выполнения работы,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Pr="0017150C">
        <w:rPr>
          <w:rFonts w:ascii="GHEA Grapalat" w:hAnsi="GHEA Grapalat"/>
        </w:rPr>
        <w:t>.</w:t>
      </w:r>
      <w:r w:rsidRPr="00B220DE">
        <w:rPr>
          <w:rFonts w:ascii="GHEA Grapalat" w:hAnsi="GHEA Grapalat"/>
        </w:rPr>
        <w:t xml:space="preserve"> </w:t>
      </w:r>
      <w:r w:rsidRPr="00AF0D24">
        <w:rPr>
          <w:rFonts w:ascii="GHEA Grapalat" w:hAnsi="GHEA Grapalat"/>
        </w:rPr>
        <w:t>При этом</w:t>
      </w:r>
      <w:r w:rsidRPr="00DF13E4">
        <w:rPr>
          <w:rFonts w:ascii="GHEA Grapalat" w:hAnsi="GHEA Grapalat"/>
          <w:lang w:val="hy-AM"/>
        </w:rPr>
        <w:t>,</w:t>
      </w:r>
      <w:r w:rsidRPr="00DF13E4">
        <w:rPr>
          <w:rFonts w:ascii="GHEA Grapalat" w:hAnsi="GHEA Grapalat"/>
        </w:rPr>
        <w:t xml:space="preserve"> штраф рассчитывается также при выполнении работ в срок, установленный настоящим договором, но в случае </w:t>
      </w:r>
      <w:r w:rsidRPr="00D45137">
        <w:rPr>
          <w:rFonts w:ascii="GHEA Grapalat" w:hAnsi="GHEA Grapalat"/>
        </w:rPr>
        <w:t>их</w:t>
      </w:r>
      <w:r w:rsidRPr="00DF13E4">
        <w:rPr>
          <w:rFonts w:ascii="GHEA Grapalat" w:hAnsi="GHEA Grapalat"/>
        </w:rPr>
        <w:t xml:space="preserve"> непринятия заказчиком.</w:t>
      </w:r>
    </w:p>
    <w:p w14:paraId="672E4385"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В случае нарушения предусмотренного договором срока выполнения работы с Исполнителя за каждый </w:t>
      </w:r>
      <w:proofErr w:type="gramStart"/>
      <w:r w:rsidRPr="009F3DC7">
        <w:rPr>
          <w:rFonts w:ascii="GHEA Grapalat" w:hAnsi="GHEA Grapalat"/>
        </w:rPr>
        <w:t xml:space="preserve">просроченный </w:t>
      </w:r>
      <w:r w:rsidRPr="00D45137">
        <w:rPr>
          <w:rFonts w:ascii="GHEA Grapalat" w:hAnsi="GHEA Grapalat"/>
        </w:rPr>
        <w:t xml:space="preserve"> рабочий</w:t>
      </w:r>
      <w:proofErr w:type="gramEnd"/>
      <w:r w:rsidRPr="00D45137">
        <w:rPr>
          <w:rFonts w:ascii="GHEA Grapalat" w:hAnsi="GHEA Grapalat"/>
        </w:rPr>
        <w:t xml:space="preserve"> </w:t>
      </w:r>
      <w:r w:rsidRPr="009F3DC7">
        <w:rPr>
          <w:rFonts w:ascii="GHEA Grapalat" w:hAnsi="GHEA Grapalat"/>
        </w:rPr>
        <w:t>день взимается пеня в размере</w:t>
      </w:r>
      <w:r>
        <w:rPr>
          <w:rFonts w:ascii="Courier New" w:hAnsi="Courier New" w:cs="Courier New"/>
          <w:lang w:val="en-US"/>
        </w:rPr>
        <w:t> </w:t>
      </w:r>
      <w:r w:rsidRPr="009F3DC7">
        <w:rPr>
          <w:rFonts w:ascii="GHEA Grapalat" w:hAnsi="GHEA Grapalat"/>
        </w:rPr>
        <w:t>0,05 (ноль целых пять сотых) процента от цены подлежащей выполнению, но невыполненной работы.</w:t>
      </w:r>
    </w:p>
    <w:p w14:paraId="74E124C6" w14:textId="77777777" w:rsidR="00BB28C8" w:rsidRDefault="00BB28C8" w:rsidP="001F7DFF">
      <w:pPr>
        <w:widowControl w:val="0"/>
        <w:tabs>
          <w:tab w:val="left" w:pos="1134"/>
        </w:tabs>
        <w:ind w:firstLine="567"/>
        <w:jc w:val="both"/>
        <w:rPr>
          <w:rFonts w:ascii="GHEA Grapalat" w:hAnsi="GHEA Grapalat"/>
        </w:rPr>
      </w:pPr>
      <w:r w:rsidRPr="009F3DC7">
        <w:rPr>
          <w:rFonts w:ascii="GHEA Grapalat" w:hAnsi="GHEA Grapalat"/>
        </w:rPr>
        <w:t>5.</w:t>
      </w:r>
      <w:r>
        <w:rPr>
          <w:rFonts w:ascii="GHEA Grapalat" w:hAnsi="GHEA Grapalat"/>
        </w:rPr>
        <w:t>4.</w:t>
      </w:r>
      <w:r>
        <w:rPr>
          <w:rFonts w:ascii="GHEA Grapalat" w:hAnsi="GHEA Grapalat"/>
        </w:rPr>
        <w:tab/>
      </w:r>
      <w:r w:rsidRPr="009F3DC7">
        <w:rPr>
          <w:rFonts w:ascii="GHEA Grapalat" w:hAnsi="GHEA Grapalat"/>
        </w:rPr>
        <w:t>Предусмотренные пунктами 5.2 и 5.3 договора штраф и пеня исчисляются и зачитываются вместе с суммами, подлежащими уплате Исполнителю в результате выполнения работы.</w:t>
      </w:r>
    </w:p>
    <w:p w14:paraId="7C4CA980"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4.2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240F9128"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6.</w:t>
      </w:r>
      <w:r>
        <w:rPr>
          <w:rFonts w:ascii="GHEA Grapalat" w:hAnsi="GHEA Grapalat"/>
        </w:rPr>
        <w:tab/>
      </w:r>
      <w:r w:rsidRPr="009F3DC7">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14:paraId="0440768A"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5.</w:t>
      </w:r>
      <w:r>
        <w:rPr>
          <w:rFonts w:ascii="GHEA Grapalat" w:hAnsi="GHEA Grapalat"/>
        </w:rPr>
        <w:t>7.</w:t>
      </w:r>
      <w:r>
        <w:rPr>
          <w:rFonts w:ascii="GHEA Grapalat" w:hAnsi="GHEA Grapalat"/>
        </w:rPr>
        <w:tab/>
      </w:r>
      <w:r w:rsidRPr="009F3DC7">
        <w:rPr>
          <w:rFonts w:ascii="GHEA Grapalat" w:hAnsi="GHEA Grapalat"/>
        </w:rPr>
        <w:t>Уплата пеней и (или) штрафов не освобождает стороны от полного исполнения своих договорных обязательств.</w:t>
      </w:r>
    </w:p>
    <w:p w14:paraId="381038CA" w14:textId="77777777" w:rsidR="00BB28C8" w:rsidRPr="009F3DC7" w:rsidRDefault="00BB28C8" w:rsidP="001F7DFF">
      <w:pPr>
        <w:widowControl w:val="0"/>
        <w:ind w:firstLine="567"/>
        <w:jc w:val="both"/>
        <w:rPr>
          <w:rFonts w:ascii="GHEA Grapalat" w:hAnsi="GHEA Grapalat" w:cs="Sylfaen"/>
        </w:rPr>
      </w:pPr>
    </w:p>
    <w:p w14:paraId="615F811C" w14:textId="77777777" w:rsidR="00BB28C8" w:rsidRPr="009F3DC7" w:rsidRDefault="00BB28C8" w:rsidP="001F7DFF">
      <w:pPr>
        <w:widowControl w:val="0"/>
        <w:jc w:val="center"/>
        <w:rPr>
          <w:rFonts w:ascii="GHEA Grapalat" w:hAnsi="GHEA Grapalat"/>
          <w:b/>
        </w:rPr>
      </w:pPr>
      <w:r>
        <w:rPr>
          <w:rFonts w:ascii="GHEA Grapalat" w:hAnsi="GHEA Grapalat"/>
          <w:b/>
        </w:rPr>
        <w:t>6.</w:t>
      </w:r>
      <w:r w:rsidRPr="009F3DC7">
        <w:rPr>
          <w:rFonts w:ascii="GHEA Grapalat" w:hAnsi="GHEA Grapalat"/>
          <w:b/>
        </w:rPr>
        <w:t>ДЕЙСТВИЕ НЕПРЕОДОЛИМОЙ СИЛЫ (ФОРС-МАЖОР)</w:t>
      </w:r>
    </w:p>
    <w:p w14:paraId="27E9064F"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lastRenderedPageBreak/>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31A3D732" w14:textId="77777777" w:rsidR="00BB28C8" w:rsidRDefault="00BB28C8" w:rsidP="001F7DFF">
      <w:pPr>
        <w:rPr>
          <w:rFonts w:ascii="GHEA Grapalat" w:hAnsi="GHEA Grapalat" w:cs="Sylfaen"/>
        </w:rPr>
      </w:pPr>
    </w:p>
    <w:p w14:paraId="7583727A" w14:textId="77777777" w:rsidR="00BB28C8" w:rsidRPr="009F3DC7" w:rsidRDefault="00BB28C8" w:rsidP="001F7DFF">
      <w:pPr>
        <w:widowControl w:val="0"/>
        <w:jc w:val="center"/>
        <w:rPr>
          <w:rFonts w:ascii="GHEA Grapalat" w:hAnsi="GHEA Grapalat" w:cs="Sylfaen"/>
          <w:b/>
        </w:rPr>
      </w:pPr>
      <w:r>
        <w:rPr>
          <w:rFonts w:ascii="GHEA Grapalat" w:hAnsi="GHEA Grapalat"/>
          <w:b/>
        </w:rPr>
        <w:t>7.</w:t>
      </w:r>
      <w:r w:rsidRPr="009F3DC7">
        <w:rPr>
          <w:rFonts w:ascii="GHEA Grapalat" w:hAnsi="GHEA Grapalat"/>
          <w:b/>
        </w:rPr>
        <w:t>ИНЫЕ УСЛОВИЯ</w:t>
      </w:r>
    </w:p>
    <w:p w14:paraId="4ECB9FF1"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1.</w:t>
      </w:r>
      <w:r>
        <w:rPr>
          <w:rFonts w:ascii="GHEA Grapalat" w:hAnsi="GHEA Grapalat"/>
        </w:rPr>
        <w:tab/>
      </w:r>
      <w:r w:rsidRPr="009F3DC7">
        <w:rPr>
          <w:rFonts w:ascii="GHEA Grapalat" w:hAnsi="GHEA Grapalat"/>
        </w:rPr>
        <w:t xml:space="preserve">Настоящий Договор вступает в силу с момента его подписания сторонами и действует до исполнения в полном объеме обязательств, принятых сторонами по настоящему Договору. </w:t>
      </w:r>
    </w:p>
    <w:p w14:paraId="1256F113"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w:t>
      </w:r>
      <w:proofErr w:type="gramStart"/>
      <w:r w:rsidRPr="009F3DC7">
        <w:rPr>
          <w:rFonts w:ascii="GHEA Grapalat" w:hAnsi="GHEA Grapalat"/>
        </w:rPr>
        <w:t>договора ,</w:t>
      </w:r>
      <w:proofErr w:type="gramEnd"/>
      <w:r w:rsidRPr="009F3DC7">
        <w:rPr>
          <w:rFonts w:ascii="GHEA Grapalat" w:hAnsi="GHEA Grapalat"/>
        </w:rPr>
        <w:t xml:space="preserve"> не может быть передано другому лицу без письменного согласия стороны должника. </w:t>
      </w:r>
    </w:p>
    <w:p w14:paraId="2C6B1FF9" w14:textId="77777777" w:rsidR="00BB28C8" w:rsidRPr="00D443DF" w:rsidRDefault="00BB28C8" w:rsidP="001F7DFF">
      <w:pPr>
        <w:widowControl w:val="0"/>
        <w:tabs>
          <w:tab w:val="left" w:pos="1134"/>
        </w:tabs>
        <w:ind w:firstLine="567"/>
        <w:jc w:val="both"/>
        <w:rPr>
          <w:rFonts w:ascii="GHEA Grapalat" w:hAnsi="GHEA Grapalat"/>
          <w:spacing w:val="-4"/>
        </w:rPr>
      </w:pPr>
      <w:r w:rsidRPr="009F3DC7">
        <w:rPr>
          <w:rFonts w:ascii="GHEA Grapalat" w:hAnsi="GHEA Grapalat"/>
        </w:rPr>
        <w:t>7.</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w:t>
      </w:r>
      <w:r w:rsidRPr="00D443DF">
        <w:rPr>
          <w:rFonts w:ascii="GHEA Grapalat" w:hAnsi="GHEA Grapalat"/>
          <w:spacing w:val="-4"/>
        </w:rPr>
        <w:t xml:space="preserve">законодательству Республики Армения, то после выявления данных оснований </w:t>
      </w:r>
      <w:r w:rsidRPr="00E02449">
        <w:rPr>
          <w:rFonts w:ascii="GHEA Grapalat" w:hAnsi="GHEA Grapalat"/>
          <w:spacing w:val="-4"/>
        </w:rPr>
        <w:t xml:space="preserve">Заказчик </w:t>
      </w:r>
      <w:r w:rsidR="00D7436B" w:rsidRPr="00E02449">
        <w:rPr>
          <w:rFonts w:ascii="GHEA Grapalat" w:hAnsi="GHEA Grapalat"/>
        </w:rPr>
        <w:t>в одностороннем порядке</w:t>
      </w:r>
      <w:r w:rsidR="00D7436B" w:rsidRPr="00E02449">
        <w:rPr>
          <w:rFonts w:ascii="GHEA Grapalat" w:hAnsi="GHEA Grapalat"/>
          <w:lang w:val="hy-AM"/>
        </w:rPr>
        <w:t xml:space="preserve"> расторгает договор</w:t>
      </w:r>
      <w:r w:rsidR="00D7436B" w:rsidRPr="00E02449">
        <w:rPr>
          <w:rFonts w:ascii="GHEA Grapalat" w:hAnsi="GHEA Grapalat"/>
        </w:rPr>
        <w:t xml:space="preserve">, если выявленные нарушения, </w:t>
      </w:r>
      <w:r w:rsidRPr="00E02449">
        <w:rPr>
          <w:rFonts w:ascii="GHEA Grapalat" w:hAnsi="GHEA Grapalat"/>
          <w:spacing w:val="-4"/>
        </w:rPr>
        <w:t xml:space="preserve">в случае если бы о них стало известно до заключения договора, послужили бы основанием для </w:t>
      </w:r>
      <w:proofErr w:type="spellStart"/>
      <w:r w:rsidRPr="00E02449">
        <w:rPr>
          <w:rFonts w:ascii="GHEA Grapalat" w:hAnsi="GHEA Grapalat"/>
          <w:spacing w:val="-4"/>
        </w:rPr>
        <w:t>незаключения</w:t>
      </w:r>
      <w:proofErr w:type="spellEnd"/>
      <w:r w:rsidRPr="00E02449">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w:t>
      </w:r>
      <w:r w:rsidRPr="00D443DF">
        <w:rPr>
          <w:rFonts w:ascii="GHEA Grapalat" w:hAnsi="GHEA Grapalat"/>
          <w:spacing w:val="-4"/>
        </w:rPr>
        <w:t xml:space="preserve">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24B66488" w14:textId="77777777" w:rsidR="00BB28C8" w:rsidRPr="00D443DF"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4.</w:t>
      </w:r>
      <w:r>
        <w:rPr>
          <w:rFonts w:ascii="GHEA Grapalat" w:hAnsi="GHEA Grapalat"/>
        </w:rPr>
        <w:tab/>
      </w:r>
      <w:r w:rsidRPr="00D443DF">
        <w:rPr>
          <w:rFonts w:ascii="GHEA Grapalat" w:hAnsi="GHEA Grapalat"/>
        </w:rPr>
        <w:t>Споры в связи с договором подлежат рассмотрению в судах Республики Армения.</w:t>
      </w:r>
    </w:p>
    <w:p w14:paraId="043B7D6B"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5.</w:t>
      </w:r>
      <w:r>
        <w:rPr>
          <w:rFonts w:ascii="GHEA Grapalat" w:hAnsi="GHEA Grapalat"/>
        </w:rPr>
        <w:tab/>
      </w:r>
      <w:r w:rsidRPr="009F3DC7">
        <w:rPr>
          <w:rFonts w:ascii="GHEA Grapalat" w:hAnsi="GHEA Grapalat"/>
        </w:rPr>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w:t>
      </w:r>
    </w:p>
    <w:p w14:paraId="79471456"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36E4165D" w14:textId="77777777" w:rsidR="00BB28C8" w:rsidRPr="009F3DC7" w:rsidRDefault="00BB28C8" w:rsidP="001F7DFF">
      <w:pPr>
        <w:widowControl w:val="0"/>
        <w:tabs>
          <w:tab w:val="left" w:pos="1276"/>
        </w:tabs>
        <w:ind w:firstLine="567"/>
        <w:jc w:val="both"/>
        <w:rPr>
          <w:rFonts w:ascii="GHEA Grapalat" w:hAnsi="GHEA Grapalat" w:cs="Times Armenia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673AAFA5" w14:textId="77777777" w:rsidR="00BB28C8" w:rsidRPr="00D443DF"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6.</w:t>
      </w:r>
      <w:r>
        <w:rPr>
          <w:rFonts w:ascii="GHEA Grapalat" w:hAnsi="GHEA Grapalat"/>
        </w:rPr>
        <w:tab/>
      </w:r>
      <w:r w:rsidRPr="00D443DF">
        <w:rPr>
          <w:rFonts w:ascii="GHEA Grapalat" w:hAnsi="GHEA Grapalat"/>
        </w:rPr>
        <w:t xml:space="preserve">Если договор осуществляется посредством заключения </w:t>
      </w:r>
      <w:r w:rsidRPr="00D45137">
        <w:rPr>
          <w:rFonts w:ascii="GHEA Grapalat" w:hAnsi="GHEA Grapalat"/>
        </w:rPr>
        <w:t>субподрядного</w:t>
      </w:r>
      <w:r w:rsidRPr="00D443DF">
        <w:rPr>
          <w:rFonts w:ascii="GHEA Grapalat" w:hAnsi="GHEA Grapalat"/>
        </w:rPr>
        <w:t xml:space="preserve"> договора:</w:t>
      </w:r>
    </w:p>
    <w:p w14:paraId="5171402E"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lastRenderedPageBreak/>
        <w:t>1)</w:t>
      </w:r>
      <w:r w:rsidRPr="00EF1C40">
        <w:rPr>
          <w:rFonts w:ascii="GHEA Grapalat" w:hAnsi="GHEA Grapalat"/>
        </w:rPr>
        <w:tab/>
      </w:r>
      <w:r w:rsidRPr="009F3DC7">
        <w:rPr>
          <w:rFonts w:ascii="GHEA Grapalat" w:hAnsi="GHEA Grapalat"/>
        </w:rPr>
        <w:t xml:space="preserve">Исполнитель несет ответственность за неисполнение или ненадлежащее исполнение обязательств </w:t>
      </w:r>
      <w:r w:rsidRPr="00D45137">
        <w:rPr>
          <w:rFonts w:ascii="GHEA Grapalat" w:hAnsi="GHEA Grapalat"/>
        </w:rPr>
        <w:t>субподрядчика</w:t>
      </w:r>
      <w:r w:rsidRPr="009F3DC7">
        <w:rPr>
          <w:rFonts w:ascii="GHEA Grapalat" w:hAnsi="GHEA Grapalat"/>
        </w:rPr>
        <w:t>;</w:t>
      </w:r>
    </w:p>
    <w:p w14:paraId="00B80C7E"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2)</w:t>
      </w:r>
      <w:r w:rsidRPr="00EF1C40">
        <w:rPr>
          <w:rFonts w:ascii="GHEA Grapalat" w:hAnsi="GHEA Grapalat"/>
        </w:rPr>
        <w:tab/>
      </w:r>
      <w:r w:rsidRPr="009F3DC7">
        <w:rPr>
          <w:rFonts w:ascii="GHEA Grapalat" w:hAnsi="GHEA Grapalat"/>
        </w:rPr>
        <w:t xml:space="preserve">в случае замены </w:t>
      </w:r>
      <w:r w:rsidRPr="00AC7DC5">
        <w:rPr>
          <w:rFonts w:ascii="GHEA Grapalat" w:hAnsi="GHEA Grapalat"/>
        </w:rPr>
        <w:t>субподрядчика</w:t>
      </w:r>
      <w:r w:rsidRPr="009F3DC7">
        <w:rPr>
          <w:rFonts w:ascii="GHEA Grapalat" w:hAnsi="GHEA Grapalat"/>
        </w:rPr>
        <w:t xml:space="preserve"> в течение исполнения договора Исполнитель в письменной форме уведомляет об этом Заказчика, предоставив копии </w:t>
      </w:r>
      <w:r w:rsidRPr="00AC7DC5">
        <w:rPr>
          <w:rFonts w:ascii="GHEA Grapalat" w:hAnsi="GHEA Grapalat"/>
        </w:rPr>
        <w:t>субподряд</w:t>
      </w:r>
      <w:r w:rsidRPr="00D45137">
        <w:rPr>
          <w:rFonts w:ascii="GHEA Grapalat" w:hAnsi="GHEA Grapalat"/>
        </w:rPr>
        <w:t>ного</w:t>
      </w:r>
      <w:r w:rsidRPr="004334A1">
        <w:rPr>
          <w:rFonts w:ascii="GHEA Grapalat" w:hAnsi="GHEA Grapalat"/>
        </w:rPr>
        <w:t xml:space="preserve"> </w:t>
      </w:r>
      <w:r w:rsidRPr="009F3DC7">
        <w:rPr>
          <w:rFonts w:ascii="GHEA Grapalat" w:hAnsi="GHEA Grapalat"/>
        </w:rPr>
        <w:t>договора и данных являющегося его стороной лица в течение пяти рабочих дней со дня внесения изменения</w:t>
      </w:r>
      <w:r w:rsidR="00557BD3">
        <w:rPr>
          <w:rFonts w:ascii="GHEA Grapalat" w:hAnsi="GHEA Grapalat"/>
        </w:rPr>
        <w:t xml:space="preserve">. </w:t>
      </w:r>
      <w:r w:rsidR="00557BD3" w:rsidRPr="00BE6511">
        <w:rPr>
          <w:rFonts w:ascii="GHEA Grapalat" w:hAnsi="GHEA Grapalat"/>
        </w:rPr>
        <w:t xml:space="preserve">При этом в случае применения настоящего подпункта </w:t>
      </w:r>
      <w:r w:rsidR="00557BD3">
        <w:rPr>
          <w:rFonts w:ascii="GHEA Grapalat" w:hAnsi="GHEA Grapalat"/>
        </w:rPr>
        <w:t>субподрядчиком</w:t>
      </w:r>
      <w:r w:rsidR="00557BD3"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7C7140">
        <w:rPr>
          <w:rStyle w:val="af6"/>
          <w:rFonts w:ascii="GHEA Grapalat" w:hAnsi="GHEA Grapalat"/>
        </w:rPr>
        <w:footnoteReference w:customMarkFollows="1" w:id="12"/>
        <w:t>22</w:t>
      </w:r>
      <w:r w:rsidRPr="009F3DC7">
        <w:rPr>
          <w:rFonts w:ascii="GHEA Grapalat" w:hAnsi="GHEA Grapalat"/>
        </w:rPr>
        <w:t>.</w:t>
      </w:r>
    </w:p>
    <w:p w14:paraId="2FC3E0D7"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C7140">
        <w:rPr>
          <w:rStyle w:val="af6"/>
          <w:rFonts w:ascii="GHEA Grapalat" w:hAnsi="GHEA Grapalat"/>
        </w:rPr>
        <w:footnoteReference w:customMarkFollows="1" w:id="13"/>
        <w:t>23</w:t>
      </w:r>
      <w:r w:rsidRPr="009F3DC7">
        <w:rPr>
          <w:rFonts w:ascii="GHEA Grapalat" w:hAnsi="GHEA Grapalat"/>
        </w:rPr>
        <w:t>.</w:t>
      </w:r>
    </w:p>
    <w:p w14:paraId="08957240" w14:textId="77777777" w:rsidR="00BB28C8" w:rsidRPr="009F3DC7" w:rsidRDefault="00BB28C8" w:rsidP="001F7DFF">
      <w:pPr>
        <w:widowControl w:val="0"/>
        <w:tabs>
          <w:tab w:val="left" w:pos="1134"/>
        </w:tabs>
        <w:ind w:firstLine="567"/>
        <w:jc w:val="both"/>
        <w:rPr>
          <w:rFonts w:ascii="GHEA Grapalat" w:hAnsi="GHEA Grapalat" w:cs="Sylfaen"/>
        </w:rPr>
      </w:pPr>
      <w:r w:rsidRPr="009F3DC7">
        <w:rPr>
          <w:rFonts w:ascii="GHEA Grapalat" w:hAnsi="GHEA Grapalat"/>
        </w:rPr>
        <w:t>7.</w:t>
      </w:r>
      <w:r>
        <w:rPr>
          <w:rFonts w:ascii="GHEA Grapalat" w:hAnsi="GHEA Grapalat"/>
        </w:rPr>
        <w:t>8.</w:t>
      </w:r>
      <w:r>
        <w:rPr>
          <w:rFonts w:ascii="GHEA Grapalat" w:hAnsi="GHEA Grapalat"/>
        </w:rPr>
        <w:tab/>
      </w:r>
      <w:r w:rsidRPr="009F3DC7">
        <w:rPr>
          <w:rFonts w:ascii="GHEA Grapalat" w:hAnsi="GHEA Grapalat"/>
        </w:rPr>
        <w:t xml:space="preserve">При наличии предложения от Исполнителя, срок выполнения работы может быть продлен до истечения данного срока по договору, при условии, что у Заказчика не отпало требование в пользовании </w:t>
      </w:r>
      <w:proofErr w:type="gramStart"/>
      <w:r w:rsidRPr="009F3DC7">
        <w:rPr>
          <w:rFonts w:ascii="GHEA Grapalat" w:hAnsi="GHEA Grapalat"/>
        </w:rPr>
        <w:t>работой</w:t>
      </w:r>
      <w:proofErr w:type="gramEnd"/>
      <w:r w:rsidRPr="00112A10">
        <w:rPr>
          <w:rFonts w:ascii="GHEA Grapalat" w:hAnsi="GHEA Grapalat"/>
        </w:rPr>
        <w:t xml:space="preserve"> </w:t>
      </w:r>
      <w:r w:rsidRPr="00DF13E4">
        <w:rPr>
          <w:rFonts w:ascii="GHEA Grapalat" w:hAnsi="GHEA Grapalat"/>
        </w:rPr>
        <w:t xml:space="preserve">а предложение </w:t>
      </w:r>
      <w:r w:rsidRPr="009F3DC7">
        <w:rPr>
          <w:rFonts w:ascii="GHEA Grapalat" w:hAnsi="GHEA Grapalat"/>
        </w:rPr>
        <w:t>Исполнителя</w:t>
      </w:r>
      <w:r w:rsidRPr="00DF13E4">
        <w:rPr>
          <w:rFonts w:ascii="GHEA Grapalat" w:hAnsi="GHEA Grapalat"/>
        </w:rPr>
        <w:t xml:space="preserve"> было представлено не позднее </w:t>
      </w:r>
      <w:r w:rsidR="008E10BF">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9F3DC7">
        <w:rPr>
          <w:rFonts w:ascii="GHEA Grapalat" w:hAnsi="GHEA Grapalat"/>
        </w:rPr>
        <w:t xml:space="preserve"> 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684CAD91" w14:textId="77777777" w:rsidR="00BB28C8" w:rsidRPr="009F3DC7" w:rsidRDefault="00BB28C8" w:rsidP="001F7DFF">
      <w:pPr>
        <w:widowControl w:val="0"/>
        <w:tabs>
          <w:tab w:val="left" w:pos="1134"/>
        </w:tabs>
        <w:ind w:firstLine="567"/>
        <w:jc w:val="both"/>
        <w:rPr>
          <w:rFonts w:ascii="GHEA Grapalat" w:hAnsi="GHEA Grapalat"/>
        </w:rPr>
      </w:pPr>
      <w:r w:rsidRPr="009F3DC7">
        <w:rPr>
          <w:rFonts w:ascii="GHEA Grapalat" w:hAnsi="GHEA Grapalat"/>
        </w:rPr>
        <w:t>7.</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14:paraId="60AB9197" w14:textId="77777777" w:rsidR="00BB28C8" w:rsidRPr="009F3DC7" w:rsidRDefault="00BB28C8" w:rsidP="001F7DFF">
      <w:pPr>
        <w:widowControl w:val="0"/>
        <w:ind w:firstLine="567"/>
        <w:jc w:val="both"/>
        <w:rPr>
          <w:rFonts w:ascii="GHEA Grapalat" w:hAnsi="GHEA Grapalat"/>
        </w:rPr>
      </w:pPr>
      <w:r w:rsidRPr="009F3DC7">
        <w:rPr>
          <w:rFonts w:ascii="GHEA Grapalat" w:hAnsi="GHEA Grapalat"/>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14:paraId="30FD4465" w14:textId="77777777" w:rsidR="00BB28C8" w:rsidRPr="009F3DC7" w:rsidRDefault="00BB28C8" w:rsidP="001F7DFF">
      <w:pPr>
        <w:widowControl w:val="0"/>
        <w:tabs>
          <w:tab w:val="left" w:pos="1276"/>
        </w:tabs>
        <w:ind w:firstLine="567"/>
        <w:jc w:val="both"/>
        <w:rPr>
          <w:rFonts w:ascii="GHEA Grapalat" w:hAnsi="GHEA Grapalat"/>
          <w:u w:val="single"/>
        </w:rPr>
      </w:pPr>
      <w:r w:rsidRPr="009F3DC7">
        <w:rPr>
          <w:rFonts w:ascii="GHEA Grapalat" w:hAnsi="GHEA Grapalat"/>
        </w:rPr>
        <w:t>7.1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F3597CD" w14:textId="77777777" w:rsidR="00CA2E3E"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Pr>
          <w:rFonts w:ascii="GHEA Grapalat" w:hAnsi="GHEA Grapalat"/>
        </w:rPr>
        <w:t>1.</w:t>
      </w:r>
      <w:r>
        <w:rPr>
          <w:rFonts w:ascii="GHEA Grapalat" w:hAnsi="GHEA Grapalat"/>
        </w:rPr>
        <w:tab/>
      </w:r>
      <w:r w:rsidRPr="009F3DC7">
        <w:rPr>
          <w:rFonts w:ascii="GHEA Grapalat" w:hAnsi="GHEA Grapalat"/>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w:t>
      </w:r>
      <w:r>
        <w:rPr>
          <w:rFonts w:ascii="Courier New" w:hAnsi="Courier New" w:cs="Courier New"/>
          <w:lang w:val="en-US"/>
        </w:rPr>
        <w:t> </w:t>
      </w:r>
      <w:r w:rsidRPr="009F3DC7">
        <w:rPr>
          <w:rFonts w:ascii="GHEA Grapalat" w:hAnsi="GHEA Grapalat"/>
        </w:rPr>
        <w:t xml:space="preserve">указанием даты опубликования. </w:t>
      </w:r>
      <w:r w:rsidRPr="009F3DC7">
        <w:rPr>
          <w:rFonts w:ascii="GHEA Grapalat" w:hAnsi="GHEA Grapalat"/>
        </w:rPr>
        <w:lastRenderedPageBreak/>
        <w:t>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CA2E3E" w:rsidRPr="00CA2E3E">
        <w:rPr>
          <w:rFonts w:ascii="GHEA Grapalat" w:hAnsi="GHEA Grapalat"/>
        </w:rPr>
        <w:t xml:space="preserve"> </w:t>
      </w:r>
      <w:r w:rsidR="00CA2E3E" w:rsidRPr="00076092">
        <w:rPr>
          <w:rFonts w:ascii="GHEA Grapalat" w:hAnsi="GHEA Grapalat"/>
        </w:rPr>
        <w:t xml:space="preserve">В день публикации в бюллетене уведомления о полном или частичном одностороннем расторжении договора </w:t>
      </w:r>
      <w:r w:rsidR="00CA2E3E">
        <w:rPr>
          <w:rFonts w:ascii="GHEA Grapalat" w:hAnsi="GHEA Grapalat"/>
        </w:rPr>
        <w:t>Заказчик</w:t>
      </w:r>
      <w:r w:rsidR="00CA2E3E" w:rsidRPr="00076092">
        <w:rPr>
          <w:rFonts w:ascii="GHEA Grapalat" w:hAnsi="GHEA Grapalat"/>
        </w:rPr>
        <w:t xml:space="preserve"> высылает его также на электронную почту </w:t>
      </w:r>
      <w:r w:rsidR="00CA2E3E" w:rsidRPr="00AD29CE">
        <w:rPr>
          <w:rFonts w:ascii="GHEA Grapalat" w:hAnsi="GHEA Grapalat"/>
        </w:rPr>
        <w:t>Исполнител</w:t>
      </w:r>
      <w:r w:rsidR="00CA2E3E">
        <w:rPr>
          <w:rFonts w:ascii="GHEA Grapalat" w:hAnsi="GHEA Grapalat"/>
        </w:rPr>
        <w:t>я</w:t>
      </w:r>
      <w:r w:rsidR="00CA2E3E" w:rsidRPr="00076092">
        <w:rPr>
          <w:rFonts w:ascii="GHEA Grapalat" w:hAnsi="GHEA Grapalat"/>
        </w:rPr>
        <w:t>.</w:t>
      </w:r>
    </w:p>
    <w:p w14:paraId="460D8DC1" w14:textId="77777777" w:rsidR="00857D09" w:rsidRPr="00804EE9" w:rsidRDefault="00857D09" w:rsidP="001F7DFF">
      <w:pPr>
        <w:widowControl w:val="0"/>
        <w:tabs>
          <w:tab w:val="left" w:pos="1276"/>
        </w:tabs>
        <w:ind w:firstLine="567"/>
        <w:jc w:val="both"/>
        <w:rPr>
          <w:rFonts w:ascii="GHEA Grapalat" w:hAnsi="GHEA Grapalat"/>
        </w:rPr>
      </w:pPr>
      <w:r w:rsidRPr="00857D09">
        <w:rPr>
          <w:rFonts w:ascii="GHEA Grapalat" w:hAnsi="GHEA Grapalat"/>
        </w:rPr>
        <w:t>7.12</w:t>
      </w:r>
      <w:r w:rsidR="001A232C">
        <w:rPr>
          <w:rFonts w:ascii="GHEA Grapalat" w:hAnsi="GHEA Grapalat"/>
        </w:rPr>
        <w:t>.</w:t>
      </w:r>
      <w:r w:rsidRPr="00857D09">
        <w:rPr>
          <w:rFonts w:ascii="GHEA Grapalat" w:hAnsi="GHEA Grapalat"/>
        </w:rPr>
        <w:t xml:space="preserve"> </w:t>
      </w:r>
      <w:r>
        <w:rPr>
          <w:rFonts w:ascii="GHEA Grapalat" w:hAnsi="GHEA Grapalat"/>
          <w:color w:val="000000" w:themeColor="text1"/>
        </w:rPr>
        <w:t xml:space="preserve">Исполнитель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на основании договора финансирования (факторинга) в обмен на уступку 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Pr>
          <w:rFonts w:ascii="GHEA Grapalat" w:hAnsi="GHEA Grapalat"/>
          <w:color w:val="000000" w:themeColor="text1"/>
        </w:rPr>
        <w:t>Исполнителю</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Pr>
          <w:rStyle w:val="ezkurwreuab5ozgtqnkl"/>
          <w:rFonts w:ascii="GHEA Grapalat" w:hAnsi="GHEA Grapalat"/>
        </w:rPr>
        <w:t>4</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sidRPr="00857D09">
        <w:rPr>
          <w:rStyle w:val="ezkurwreuab5ozgtqnkl"/>
          <w:rFonts w:ascii="GHEA Grapalat" w:hAnsi="GHEA Grapalat"/>
        </w:rPr>
        <w:t xml:space="preserve">. </w:t>
      </w:r>
      <w:r w:rsidRPr="00857D09">
        <w:rPr>
          <w:rStyle w:val="ezkurwreuab5ozgtqnkl"/>
          <w:rFonts w:ascii="GHEA Grapalat" w:hAnsi="GHEA Grapalat"/>
          <w:vertAlign w:val="superscript"/>
        </w:rPr>
        <w:t>2</w:t>
      </w:r>
      <w:r w:rsidRPr="00804EE9">
        <w:rPr>
          <w:rStyle w:val="ezkurwreuab5ozgtqnkl"/>
          <w:rFonts w:ascii="GHEA Grapalat" w:hAnsi="GHEA Grapalat"/>
          <w:vertAlign w:val="superscript"/>
        </w:rPr>
        <w:t>4</w:t>
      </w:r>
    </w:p>
    <w:p w14:paraId="63DC8B57"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sidR="00857D09" w:rsidRPr="00857D09">
        <w:rPr>
          <w:rFonts w:ascii="GHEA Grapalat" w:hAnsi="GHEA Grapalat"/>
        </w:rPr>
        <w:t>3</w:t>
      </w:r>
      <w:r>
        <w:rPr>
          <w:rFonts w:ascii="GHEA Grapalat" w:hAnsi="GHEA Grapalat"/>
        </w:rPr>
        <w:t>.</w:t>
      </w:r>
      <w:r>
        <w:rPr>
          <w:rFonts w:ascii="GHEA Grapalat" w:hAnsi="GHEA Grapalat"/>
        </w:rPr>
        <w:tab/>
      </w:r>
      <w:r w:rsidRPr="009F3DC7">
        <w:rPr>
          <w:rFonts w:ascii="GHEA Grapalat" w:hAnsi="GHEA Grapalat"/>
        </w:rPr>
        <w:t>Споры, возникшие в связи с договором, разрешаются путем переговоров. В случае недостижения согласия споры разрешаются в судах Республики Армения.</w:t>
      </w:r>
    </w:p>
    <w:p w14:paraId="1EDA85F6" w14:textId="77777777" w:rsidR="00BB28C8" w:rsidRPr="009F3DC7" w:rsidRDefault="00BB28C8" w:rsidP="001F7DFF">
      <w:pPr>
        <w:widowControl w:val="0"/>
        <w:tabs>
          <w:tab w:val="left" w:pos="1276"/>
        </w:tabs>
        <w:ind w:firstLine="567"/>
        <w:jc w:val="both"/>
        <w:rPr>
          <w:rFonts w:ascii="GHEA Grapalat" w:hAnsi="GHEA Grapalat"/>
        </w:rPr>
      </w:pPr>
      <w:r w:rsidRPr="009F3DC7">
        <w:rPr>
          <w:rFonts w:ascii="GHEA Grapalat" w:hAnsi="GHEA Grapalat"/>
        </w:rPr>
        <w:t>7.1</w:t>
      </w:r>
      <w:r w:rsidR="00857D09" w:rsidRPr="00BB4D52">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Договор составлен на _____ страницах, заключается в двух экземплярах, имеющих равную юридическую силу. Приложения № 1, № 2, № 3</w:t>
      </w:r>
      <w:r w:rsidR="00464493">
        <w:rPr>
          <w:rFonts w:ascii="GHEA Grapalat" w:hAnsi="GHEA Grapalat"/>
          <w:lang w:val="hy-AM"/>
        </w:rPr>
        <w:t>,</w:t>
      </w:r>
      <w:r w:rsidRPr="009F3DC7">
        <w:rPr>
          <w:rFonts w:ascii="GHEA Grapalat" w:hAnsi="GHEA Grapalat"/>
        </w:rPr>
        <w:t xml:space="preserve"> № 3.1</w:t>
      </w:r>
      <w:r w:rsidR="00464493">
        <w:rPr>
          <w:rFonts w:ascii="GHEA Grapalat" w:hAnsi="GHEA Grapalat"/>
        </w:rPr>
        <w:t xml:space="preserve"> и</w:t>
      </w:r>
      <w:r w:rsidR="00464493">
        <w:rPr>
          <w:rFonts w:ascii="GHEA Grapalat" w:hAnsi="GHEA Grapalat"/>
          <w:lang w:val="hy-AM"/>
        </w:rPr>
        <w:t xml:space="preserve"> </w:t>
      </w:r>
      <w:r w:rsidR="00464493" w:rsidRPr="009F3DC7">
        <w:rPr>
          <w:rFonts w:ascii="GHEA Grapalat" w:hAnsi="GHEA Grapalat"/>
        </w:rPr>
        <w:t xml:space="preserve">№ </w:t>
      </w:r>
      <w:proofErr w:type="gramStart"/>
      <w:r w:rsidR="00464493">
        <w:rPr>
          <w:rFonts w:ascii="GHEA Grapalat" w:hAnsi="GHEA Grapalat"/>
          <w:lang w:val="hy-AM"/>
        </w:rPr>
        <w:t>4</w:t>
      </w:r>
      <w:r w:rsidR="00464493" w:rsidRPr="009F3DC7">
        <w:rPr>
          <w:rFonts w:ascii="GHEA Grapalat" w:hAnsi="GHEA Grapalat"/>
        </w:rPr>
        <w:t xml:space="preserve"> </w:t>
      </w:r>
      <w:r w:rsidRPr="009F3DC7">
        <w:rPr>
          <w:rFonts w:ascii="GHEA Grapalat" w:hAnsi="GHEA Grapalat"/>
        </w:rPr>
        <w:t xml:space="preserve"> к</w:t>
      </w:r>
      <w:proofErr w:type="gramEnd"/>
      <w:r w:rsidRPr="009F3DC7">
        <w:rPr>
          <w:rFonts w:ascii="GHEA Grapalat" w:hAnsi="GHEA Grapalat"/>
        </w:rPr>
        <w:t xml:space="preserve"> настоящему Договору считаются неотъемлемой частью договора, и каждой стороне предоставляется по одному экземпляру договора.</w:t>
      </w:r>
    </w:p>
    <w:p w14:paraId="405203C9" w14:textId="77777777" w:rsidR="00BB28C8" w:rsidRPr="009F3DC7" w:rsidRDefault="00BB28C8" w:rsidP="001F7DFF">
      <w:pPr>
        <w:widowControl w:val="0"/>
        <w:tabs>
          <w:tab w:val="left" w:pos="1276"/>
        </w:tabs>
        <w:ind w:firstLine="567"/>
        <w:jc w:val="both"/>
        <w:rPr>
          <w:rFonts w:ascii="GHEA Grapalat" w:hAnsi="GHEA Grapalat"/>
          <w:bCs/>
        </w:rPr>
      </w:pPr>
      <w:r w:rsidRPr="009F3DC7">
        <w:rPr>
          <w:rFonts w:ascii="GHEA Grapalat" w:hAnsi="GHEA Grapalat"/>
        </w:rPr>
        <w:t>7.1</w:t>
      </w:r>
      <w:r w:rsidR="00857D09" w:rsidRPr="00BB4D52">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В отношении настоящего Договора применяется право Республики Армения.</w:t>
      </w:r>
    </w:p>
    <w:p w14:paraId="355120B5" w14:textId="77777777" w:rsidR="001F7DFF" w:rsidRPr="00804EE9" w:rsidRDefault="001F7DFF" w:rsidP="001F7DFF">
      <w:pPr>
        <w:rPr>
          <w:rFonts w:ascii="GHEA Grapalat" w:hAnsi="GHEA Grapalat"/>
          <w:vertAlign w:val="superscript"/>
        </w:rPr>
      </w:pPr>
      <w:r w:rsidRPr="00804EE9">
        <w:rPr>
          <w:rFonts w:ascii="GHEA Grapalat" w:hAnsi="GHEA Grapalat"/>
          <w:vertAlign w:val="superscript"/>
          <w:lang w:val="hy-AM"/>
        </w:rPr>
        <w:t>24</w:t>
      </w:r>
      <w:r>
        <w:rPr>
          <w:rFonts w:ascii="GHEA Grapalat" w:hAnsi="GHEA Grapalat"/>
          <w:vertAlign w:val="superscript"/>
          <w:lang w:val="hy-AM"/>
        </w:rPr>
        <w:t xml:space="preserve"> </w:t>
      </w:r>
      <w:r w:rsidRPr="00EA50FE">
        <w:rPr>
          <w:rStyle w:val="ezkurwreuab5ozgtqnkl"/>
          <w:i/>
          <w:sz w:val="20"/>
          <w:szCs w:val="20"/>
        </w:rPr>
        <w:t>Если</w:t>
      </w:r>
      <w:r w:rsidRPr="00EA50FE">
        <w:rPr>
          <w:i/>
          <w:sz w:val="20"/>
          <w:szCs w:val="20"/>
        </w:rPr>
        <w:t xml:space="preserve"> </w:t>
      </w:r>
      <w:r>
        <w:rPr>
          <w:rStyle w:val="ezkurwreuab5ozgtqnkl"/>
          <w:rFonts w:ascii="Sylfaen" w:hAnsi="Sylfaen"/>
          <w:i/>
          <w:sz w:val="20"/>
          <w:szCs w:val="20"/>
        </w:rPr>
        <w:t>Исполни</w:t>
      </w:r>
      <w:r w:rsidRPr="00EA50FE">
        <w:rPr>
          <w:rStyle w:val="ezkurwreuab5ozgtqnkl"/>
          <w:i/>
          <w:sz w:val="20"/>
          <w:szCs w:val="20"/>
        </w:rPr>
        <w:t>тель</w:t>
      </w:r>
      <w:r w:rsidRPr="00EA50FE">
        <w:rPr>
          <w:i/>
          <w:sz w:val="20"/>
          <w:szCs w:val="20"/>
        </w:rPr>
        <w:t xml:space="preserve"> </w:t>
      </w:r>
      <w:r w:rsidRPr="00EA50FE">
        <w:rPr>
          <w:rStyle w:val="ezkurwreuab5ozgtqnkl"/>
          <w:i/>
          <w:sz w:val="20"/>
          <w:szCs w:val="20"/>
        </w:rPr>
        <w:t>является</w:t>
      </w:r>
      <w:r w:rsidRPr="00EA50FE">
        <w:rPr>
          <w:i/>
          <w:sz w:val="20"/>
          <w:szCs w:val="20"/>
        </w:rPr>
        <w:t xml:space="preserve"> </w:t>
      </w:r>
      <w:proofErr w:type="spellStart"/>
      <w:r>
        <w:rPr>
          <w:rStyle w:val="ezkurwreuab5ozgtqnkl"/>
          <w:i/>
          <w:sz w:val="20"/>
          <w:szCs w:val="20"/>
        </w:rPr>
        <w:t>заказчиком</w:t>
      </w:r>
      <w:r w:rsidRPr="00EA50FE">
        <w:rPr>
          <w:rStyle w:val="ezkurwreuab5ozgtqnkl"/>
          <w:i/>
          <w:sz w:val="20"/>
          <w:szCs w:val="20"/>
        </w:rPr>
        <w:t>ом</w:t>
      </w:r>
      <w:proofErr w:type="spellEnd"/>
      <w:r w:rsidRPr="00EA50FE">
        <w:rPr>
          <w:rStyle w:val="ezkurwreuab5ozgtqnkl"/>
          <w:i/>
          <w:sz w:val="20"/>
          <w:szCs w:val="20"/>
        </w:rPr>
        <w:t>, не имеющим счета в казначействе, настоящий</w:t>
      </w:r>
      <w:r w:rsidRPr="00EA50FE">
        <w:rPr>
          <w:i/>
          <w:sz w:val="20"/>
          <w:szCs w:val="20"/>
        </w:rPr>
        <w:t xml:space="preserve"> </w:t>
      </w:r>
      <w:r w:rsidRPr="00EA50FE">
        <w:rPr>
          <w:rStyle w:val="ezkurwreuab5ozgtqnkl"/>
          <w:i/>
          <w:sz w:val="20"/>
          <w:szCs w:val="20"/>
        </w:rPr>
        <w:t>пункт</w:t>
      </w:r>
      <w:r w:rsidRPr="00EA50FE">
        <w:rPr>
          <w:i/>
          <w:sz w:val="20"/>
          <w:szCs w:val="20"/>
        </w:rPr>
        <w:t xml:space="preserve"> </w:t>
      </w:r>
      <w:r w:rsidRPr="00EA50FE">
        <w:rPr>
          <w:rStyle w:val="ezkurwreuab5ozgtqnkl"/>
          <w:i/>
          <w:sz w:val="20"/>
          <w:szCs w:val="20"/>
        </w:rPr>
        <w:t>редактируется</w:t>
      </w:r>
      <w:r w:rsidRPr="00EA50FE">
        <w:rPr>
          <w:i/>
          <w:sz w:val="20"/>
          <w:szCs w:val="20"/>
        </w:rPr>
        <w:t xml:space="preserve"> </w:t>
      </w:r>
      <w:r w:rsidRPr="00EA50FE">
        <w:rPr>
          <w:rStyle w:val="ezkurwreuab5ozgtqnkl"/>
          <w:i/>
          <w:sz w:val="20"/>
          <w:szCs w:val="20"/>
        </w:rPr>
        <w:t>замен</w:t>
      </w:r>
      <w:r>
        <w:rPr>
          <w:rStyle w:val="ezkurwreuab5ozgtqnkl"/>
          <w:i/>
          <w:sz w:val="20"/>
          <w:szCs w:val="20"/>
        </w:rPr>
        <w:t>ив</w:t>
      </w:r>
      <w:r w:rsidRPr="00EA50FE">
        <w:rPr>
          <w:i/>
          <w:sz w:val="20"/>
          <w:szCs w:val="20"/>
        </w:rPr>
        <w:t xml:space="preserve"> </w:t>
      </w:r>
      <w:r w:rsidRPr="00EA50FE">
        <w:rPr>
          <w:rStyle w:val="ezkurwreuab5ozgtqnkl"/>
          <w:i/>
          <w:sz w:val="20"/>
          <w:szCs w:val="20"/>
        </w:rPr>
        <w:t>слов</w:t>
      </w:r>
      <w:r>
        <w:rPr>
          <w:rStyle w:val="ezkurwreuab5ozgtqnkl"/>
          <w:i/>
          <w:sz w:val="20"/>
          <w:szCs w:val="20"/>
        </w:rPr>
        <w:t>а</w:t>
      </w:r>
      <w:r w:rsidRPr="00EA50FE">
        <w:rPr>
          <w:i/>
          <w:sz w:val="20"/>
          <w:szCs w:val="20"/>
        </w:rPr>
        <w:t xml:space="preserve"> </w:t>
      </w:r>
      <w:r w:rsidRPr="00EA50FE">
        <w:rPr>
          <w:rStyle w:val="ezkurwreuab5ozgtqnkl"/>
          <w:i/>
          <w:sz w:val="20"/>
          <w:szCs w:val="20"/>
        </w:rPr>
        <w:t>"внесения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и</w:t>
      </w:r>
      <w:r w:rsidRPr="00EA50FE">
        <w:rPr>
          <w:i/>
          <w:sz w:val="20"/>
          <w:szCs w:val="20"/>
        </w:rPr>
        <w:t xml:space="preserve"> </w:t>
      </w:r>
      <w:r w:rsidRPr="00EA50FE">
        <w:rPr>
          <w:rStyle w:val="ezkurwreuab5ozgtqnkl"/>
          <w:i/>
          <w:sz w:val="20"/>
          <w:szCs w:val="20"/>
        </w:rPr>
        <w:t>копии</w:t>
      </w:r>
      <w:r w:rsidRPr="00EA50FE">
        <w:rPr>
          <w:i/>
          <w:sz w:val="20"/>
          <w:szCs w:val="20"/>
        </w:rPr>
        <w:t xml:space="preserve"> </w:t>
      </w:r>
      <w:r w:rsidRPr="00EA50FE">
        <w:rPr>
          <w:rStyle w:val="ezkurwreuab5ozgtqnkl"/>
          <w:i/>
          <w:sz w:val="20"/>
          <w:szCs w:val="20"/>
        </w:rPr>
        <w:t>протокола</w:t>
      </w:r>
      <w:r w:rsidRPr="00EA50FE">
        <w:rPr>
          <w:i/>
          <w:sz w:val="20"/>
          <w:szCs w:val="20"/>
        </w:rPr>
        <w:t xml:space="preserve"> </w:t>
      </w:r>
      <w:r w:rsidRPr="00EA50FE">
        <w:rPr>
          <w:rStyle w:val="ezkurwreuab5ozgtqnkl"/>
          <w:i/>
          <w:sz w:val="20"/>
          <w:szCs w:val="20"/>
        </w:rPr>
        <w:t>в</w:t>
      </w:r>
      <w:r w:rsidRPr="00EA50FE">
        <w:rPr>
          <w:i/>
          <w:sz w:val="20"/>
          <w:szCs w:val="20"/>
        </w:rPr>
        <w:t xml:space="preserve"> </w:t>
      </w:r>
      <w:r w:rsidRPr="00EA50FE">
        <w:rPr>
          <w:rStyle w:val="ezkurwreuab5ozgtqnkl"/>
          <w:i/>
          <w:sz w:val="20"/>
          <w:szCs w:val="20"/>
        </w:rPr>
        <w:t>казначейскую</w:t>
      </w:r>
      <w:r w:rsidRPr="00EA50FE">
        <w:rPr>
          <w:i/>
          <w:sz w:val="20"/>
          <w:szCs w:val="20"/>
        </w:rPr>
        <w:t xml:space="preserve"> </w:t>
      </w:r>
      <w:r w:rsidRPr="00EA50FE">
        <w:rPr>
          <w:rStyle w:val="ezkurwreuab5ozgtqnkl"/>
          <w:i/>
          <w:sz w:val="20"/>
          <w:szCs w:val="20"/>
        </w:rPr>
        <w:t>систему</w:t>
      </w:r>
      <w:r w:rsidRPr="00EA50FE">
        <w:rPr>
          <w:i/>
          <w:sz w:val="20"/>
          <w:szCs w:val="20"/>
        </w:rPr>
        <w:t xml:space="preserve"> </w:t>
      </w:r>
      <w:r w:rsidRPr="00EA50FE">
        <w:rPr>
          <w:rStyle w:val="ezkurwreuab5ozgtqnkl"/>
          <w:i/>
          <w:sz w:val="20"/>
          <w:szCs w:val="20"/>
        </w:rPr>
        <w:t>уполномоченного органа"</w:t>
      </w:r>
      <w:r w:rsidRPr="00EA50FE">
        <w:rPr>
          <w:i/>
          <w:sz w:val="20"/>
          <w:szCs w:val="20"/>
        </w:rPr>
        <w:t xml:space="preserve"> </w:t>
      </w:r>
      <w:r w:rsidRPr="00EA50FE">
        <w:rPr>
          <w:rStyle w:val="ezkurwreuab5ozgtqnkl"/>
          <w:i/>
          <w:sz w:val="20"/>
          <w:szCs w:val="20"/>
        </w:rPr>
        <w:t>словами "выдачи платежного</w:t>
      </w:r>
      <w:r w:rsidRPr="00EA50FE">
        <w:rPr>
          <w:i/>
          <w:sz w:val="20"/>
          <w:szCs w:val="20"/>
        </w:rPr>
        <w:t xml:space="preserve"> </w:t>
      </w:r>
      <w:r w:rsidRPr="00EA50FE">
        <w:rPr>
          <w:rStyle w:val="ezkurwreuab5ozgtqnkl"/>
          <w:i/>
          <w:sz w:val="20"/>
          <w:szCs w:val="20"/>
        </w:rPr>
        <w:t>поручения</w:t>
      </w:r>
      <w:r w:rsidRPr="00EA50FE">
        <w:rPr>
          <w:i/>
          <w:sz w:val="20"/>
          <w:szCs w:val="20"/>
        </w:rPr>
        <w:t xml:space="preserve"> </w:t>
      </w:r>
      <w:r w:rsidRPr="00EA50FE">
        <w:rPr>
          <w:rStyle w:val="ezkurwreuab5ozgtqnkl"/>
          <w:i/>
          <w:sz w:val="20"/>
          <w:szCs w:val="20"/>
        </w:rPr>
        <w:t>банку".</w:t>
      </w:r>
    </w:p>
    <w:p w14:paraId="249CB7F1" w14:textId="77777777" w:rsidR="00BB28C8" w:rsidRPr="009F3DC7" w:rsidRDefault="00BB28C8" w:rsidP="001F7DFF">
      <w:pPr>
        <w:widowControl w:val="0"/>
        <w:ind w:firstLine="567"/>
        <w:jc w:val="both"/>
        <w:rPr>
          <w:rFonts w:ascii="GHEA Grapalat" w:hAnsi="GHEA Grapalat" w:cs="Sylfaen"/>
        </w:rPr>
      </w:pPr>
    </w:p>
    <w:p w14:paraId="2B4950AC" w14:textId="77777777" w:rsidR="00BB28C8" w:rsidRPr="002B65CF" w:rsidRDefault="00BB28C8" w:rsidP="001F7DFF">
      <w:pPr>
        <w:widowControl w:val="0"/>
        <w:jc w:val="center"/>
        <w:rPr>
          <w:rFonts w:ascii="GHEA Grapalat" w:hAnsi="GHEA Grapalat"/>
          <w:b/>
        </w:rPr>
      </w:pPr>
    </w:p>
    <w:p w14:paraId="36A8B233" w14:textId="77777777" w:rsidR="00BB28C8" w:rsidRPr="009F3DC7" w:rsidRDefault="00BB28C8" w:rsidP="001F7DFF">
      <w:pPr>
        <w:widowControl w:val="0"/>
        <w:jc w:val="center"/>
        <w:rPr>
          <w:rFonts w:ascii="GHEA Grapalat" w:hAnsi="GHEA Grapalat" w:cs="Sylfaen"/>
        </w:rPr>
      </w:pPr>
      <w:r>
        <w:rPr>
          <w:rFonts w:ascii="GHEA Grapalat" w:hAnsi="GHEA Grapalat"/>
          <w:b/>
        </w:rPr>
        <w:t>8.</w:t>
      </w:r>
      <w:r w:rsidRPr="003C5723">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8647" w:type="dxa"/>
        <w:jc w:val="center"/>
        <w:tblLayout w:type="fixed"/>
        <w:tblLook w:val="0000" w:firstRow="0" w:lastRow="0" w:firstColumn="0" w:lastColumn="0" w:noHBand="0" w:noVBand="0"/>
      </w:tblPr>
      <w:tblGrid>
        <w:gridCol w:w="4536"/>
        <w:gridCol w:w="4111"/>
      </w:tblGrid>
      <w:tr w:rsidR="00BB28C8" w:rsidRPr="009F3DC7" w14:paraId="79A4D283" w14:textId="77777777" w:rsidTr="003D2146">
        <w:trPr>
          <w:jc w:val="center"/>
        </w:trPr>
        <w:tc>
          <w:tcPr>
            <w:tcW w:w="4536" w:type="dxa"/>
          </w:tcPr>
          <w:p w14:paraId="00C90E98" w14:textId="77777777" w:rsidR="00BB28C8" w:rsidRPr="009F3DC7" w:rsidRDefault="00BB28C8" w:rsidP="001F7DFF">
            <w:pPr>
              <w:widowControl w:val="0"/>
              <w:jc w:val="center"/>
              <w:rPr>
                <w:rFonts w:ascii="GHEA Grapalat" w:hAnsi="GHEA Grapalat"/>
                <w:b/>
              </w:rPr>
            </w:pPr>
            <w:r>
              <w:rPr>
                <w:rFonts w:ascii="GHEA Grapalat" w:hAnsi="GHEA Grapalat"/>
                <w:b/>
              </w:rPr>
              <w:t>ЗАКАЗЧИ</w:t>
            </w:r>
            <w:r w:rsidRPr="009F3DC7">
              <w:rPr>
                <w:rFonts w:ascii="GHEA Grapalat" w:hAnsi="GHEA Grapalat"/>
                <w:b/>
              </w:rPr>
              <w:t>К</w:t>
            </w:r>
          </w:p>
          <w:p w14:paraId="3C419C4F" w14:textId="77777777" w:rsidR="00BB28C8" w:rsidRPr="003C5723" w:rsidRDefault="00BB28C8" w:rsidP="001F7DFF">
            <w:pPr>
              <w:widowControl w:val="0"/>
              <w:jc w:val="center"/>
              <w:rPr>
                <w:rFonts w:ascii="GHEA Grapalat" w:hAnsi="GHEA Grapalat"/>
                <w:lang w:val="en-US"/>
              </w:rPr>
            </w:pPr>
            <w:r>
              <w:rPr>
                <w:rFonts w:ascii="GHEA Grapalat" w:hAnsi="GHEA Grapalat"/>
                <w:lang w:val="en-US"/>
              </w:rPr>
              <w:t>_____________________</w:t>
            </w:r>
          </w:p>
          <w:p w14:paraId="3C165A4B" w14:textId="77777777" w:rsidR="00BB28C8" w:rsidRPr="003C5723" w:rsidRDefault="00BB28C8" w:rsidP="001F7DFF">
            <w:pPr>
              <w:widowControl w:val="0"/>
              <w:jc w:val="center"/>
              <w:rPr>
                <w:rFonts w:ascii="GHEA Grapalat" w:hAnsi="GHEA Grapalat"/>
                <w:vertAlign w:val="superscript"/>
              </w:rPr>
            </w:pPr>
            <w:r w:rsidRPr="003C5723">
              <w:rPr>
                <w:rFonts w:ascii="GHEA Grapalat" w:hAnsi="GHEA Grapalat"/>
                <w:vertAlign w:val="superscript"/>
              </w:rPr>
              <w:t>/подпись/</w:t>
            </w:r>
          </w:p>
          <w:p w14:paraId="4092BB26" w14:textId="77777777" w:rsidR="00BB28C8" w:rsidRDefault="00BB28C8" w:rsidP="001F7DFF">
            <w:pPr>
              <w:widowControl w:val="0"/>
              <w:rPr>
                <w:rFonts w:ascii="GHEA Grapalat" w:hAnsi="GHEA Grapalat"/>
                <w:lang w:val="en-US"/>
              </w:rPr>
            </w:pPr>
          </w:p>
          <w:p w14:paraId="58227AB8" w14:textId="77777777" w:rsidR="00BB28C8" w:rsidRPr="003C5723" w:rsidRDefault="00BB28C8" w:rsidP="001F7DFF">
            <w:pPr>
              <w:widowControl w:val="0"/>
              <w:jc w:val="center"/>
              <w:rPr>
                <w:rFonts w:ascii="GHEA Grapalat" w:hAnsi="GHEA Grapalat"/>
                <w:lang w:val="en-US"/>
              </w:rPr>
            </w:pPr>
            <w:r w:rsidRPr="009F3DC7">
              <w:rPr>
                <w:rFonts w:ascii="GHEA Grapalat" w:hAnsi="GHEA Grapalat"/>
              </w:rPr>
              <w:t>М. П.</w:t>
            </w:r>
          </w:p>
        </w:tc>
        <w:tc>
          <w:tcPr>
            <w:tcW w:w="4111" w:type="dxa"/>
          </w:tcPr>
          <w:p w14:paraId="3DCABD7C" w14:textId="77777777" w:rsidR="00BB28C8" w:rsidRPr="009F3DC7" w:rsidRDefault="00BB28C8" w:rsidP="001F7DFF">
            <w:pPr>
              <w:widowControl w:val="0"/>
              <w:jc w:val="center"/>
              <w:rPr>
                <w:rFonts w:ascii="GHEA Grapalat" w:hAnsi="GHEA Grapalat"/>
                <w:b/>
              </w:rPr>
            </w:pPr>
            <w:r>
              <w:rPr>
                <w:rFonts w:ascii="GHEA Grapalat" w:hAnsi="GHEA Grapalat"/>
                <w:b/>
              </w:rPr>
              <w:t>ИСПОЛНИТЕЛ</w:t>
            </w:r>
            <w:r w:rsidRPr="009F3DC7">
              <w:rPr>
                <w:rFonts w:ascii="GHEA Grapalat" w:hAnsi="GHEA Grapalat"/>
                <w:b/>
              </w:rPr>
              <w:t>Ь</w:t>
            </w:r>
          </w:p>
          <w:p w14:paraId="25D41351" w14:textId="77777777" w:rsidR="00BB28C8" w:rsidRPr="003C5723" w:rsidRDefault="00BB28C8" w:rsidP="001F7DFF">
            <w:pPr>
              <w:widowControl w:val="0"/>
              <w:jc w:val="center"/>
              <w:rPr>
                <w:rFonts w:ascii="GHEA Grapalat" w:hAnsi="GHEA Grapalat"/>
                <w:lang w:val="en-US"/>
              </w:rPr>
            </w:pPr>
            <w:r>
              <w:rPr>
                <w:rFonts w:ascii="GHEA Grapalat" w:hAnsi="GHEA Grapalat"/>
                <w:lang w:val="en-US"/>
              </w:rPr>
              <w:t>____________________</w:t>
            </w:r>
          </w:p>
          <w:p w14:paraId="53F5D906" w14:textId="77777777" w:rsidR="00BB28C8" w:rsidRPr="003C5723" w:rsidRDefault="00BB28C8" w:rsidP="001F7DFF">
            <w:pPr>
              <w:widowControl w:val="0"/>
              <w:jc w:val="center"/>
              <w:rPr>
                <w:rFonts w:ascii="GHEA Grapalat" w:hAnsi="GHEA Grapalat"/>
                <w:vertAlign w:val="superscript"/>
              </w:rPr>
            </w:pPr>
            <w:r w:rsidRPr="003C5723">
              <w:rPr>
                <w:rFonts w:ascii="GHEA Grapalat" w:hAnsi="GHEA Grapalat"/>
                <w:vertAlign w:val="superscript"/>
              </w:rPr>
              <w:t>/подпись/</w:t>
            </w:r>
          </w:p>
          <w:p w14:paraId="1993A9C7" w14:textId="77777777" w:rsidR="00BB28C8" w:rsidRDefault="00BB28C8" w:rsidP="001F7DFF">
            <w:pPr>
              <w:widowControl w:val="0"/>
              <w:rPr>
                <w:rFonts w:ascii="GHEA Grapalat" w:hAnsi="GHEA Grapalat"/>
                <w:lang w:val="en-US"/>
              </w:rPr>
            </w:pPr>
          </w:p>
          <w:p w14:paraId="50E4EEAA" w14:textId="77777777" w:rsidR="00BB28C8" w:rsidRPr="003C5723" w:rsidRDefault="00BB28C8" w:rsidP="001F7DFF">
            <w:pPr>
              <w:widowControl w:val="0"/>
              <w:jc w:val="center"/>
              <w:rPr>
                <w:rFonts w:ascii="GHEA Grapalat" w:hAnsi="GHEA Grapalat"/>
                <w:lang w:val="en-US"/>
              </w:rPr>
            </w:pPr>
            <w:r w:rsidRPr="009F3DC7">
              <w:rPr>
                <w:rFonts w:ascii="GHEA Grapalat" w:hAnsi="GHEA Grapalat"/>
              </w:rPr>
              <w:t>М. П.</w:t>
            </w:r>
          </w:p>
        </w:tc>
      </w:tr>
    </w:tbl>
    <w:p w14:paraId="432CD4DD" w14:textId="77777777" w:rsidR="00BB28C8" w:rsidRPr="009F3DC7" w:rsidRDefault="00BB28C8" w:rsidP="001F7DFF">
      <w:pPr>
        <w:widowControl w:val="0"/>
        <w:ind w:firstLine="567"/>
        <w:jc w:val="center"/>
        <w:rPr>
          <w:rFonts w:ascii="GHEA Grapalat" w:hAnsi="GHEA Grapalat"/>
          <w:b/>
        </w:rPr>
      </w:pPr>
    </w:p>
    <w:p w14:paraId="15A236B7" w14:textId="7D23E8F9" w:rsidR="001F7DFF" w:rsidRDefault="001F7DFF" w:rsidP="00BB28C8">
      <w:pPr>
        <w:widowControl w:val="0"/>
        <w:spacing w:after="160" w:line="360" w:lineRule="auto"/>
        <w:ind w:firstLine="567"/>
        <w:jc w:val="right"/>
        <w:rPr>
          <w:rFonts w:ascii="GHEA Grapalat" w:hAnsi="GHEA Grapalat"/>
          <w:i/>
        </w:rPr>
      </w:pPr>
    </w:p>
    <w:p w14:paraId="65AD8986" w14:textId="77777777" w:rsidR="00C628A8" w:rsidRDefault="00C628A8" w:rsidP="00BB28C8">
      <w:pPr>
        <w:widowControl w:val="0"/>
        <w:spacing w:after="160" w:line="360" w:lineRule="auto"/>
        <w:ind w:firstLine="567"/>
        <w:jc w:val="right"/>
        <w:rPr>
          <w:rFonts w:ascii="GHEA Grapalat" w:hAnsi="GHEA Grapalat"/>
          <w:i/>
        </w:rPr>
      </w:pPr>
    </w:p>
    <w:p w14:paraId="7711C0BB" w14:textId="77777777" w:rsidR="001F7DFF" w:rsidRDefault="001F7DFF" w:rsidP="00BB28C8">
      <w:pPr>
        <w:widowControl w:val="0"/>
        <w:spacing w:after="160" w:line="360" w:lineRule="auto"/>
        <w:ind w:firstLine="567"/>
        <w:jc w:val="right"/>
        <w:rPr>
          <w:rFonts w:ascii="GHEA Grapalat" w:hAnsi="GHEA Grapalat"/>
          <w:i/>
        </w:rPr>
      </w:pPr>
    </w:p>
    <w:p w14:paraId="671163F2" w14:textId="77777777" w:rsidR="001F7DFF" w:rsidRDefault="001F7DFF" w:rsidP="00BB28C8">
      <w:pPr>
        <w:widowControl w:val="0"/>
        <w:spacing w:after="160" w:line="360" w:lineRule="auto"/>
        <w:ind w:firstLine="567"/>
        <w:jc w:val="right"/>
        <w:rPr>
          <w:rFonts w:ascii="GHEA Grapalat" w:hAnsi="GHEA Grapalat"/>
          <w:i/>
        </w:rPr>
      </w:pPr>
    </w:p>
    <w:p w14:paraId="698DD96F" w14:textId="77777777" w:rsidR="001F7DFF" w:rsidRDefault="001F7DFF" w:rsidP="00BB28C8">
      <w:pPr>
        <w:widowControl w:val="0"/>
        <w:spacing w:after="160" w:line="360" w:lineRule="auto"/>
        <w:ind w:firstLine="567"/>
        <w:jc w:val="right"/>
        <w:rPr>
          <w:rFonts w:ascii="GHEA Grapalat" w:hAnsi="GHEA Grapalat"/>
          <w:i/>
        </w:rPr>
      </w:pPr>
    </w:p>
    <w:p w14:paraId="587D2AA2" w14:textId="77777777" w:rsidR="001F7DFF" w:rsidRDefault="001F7DFF" w:rsidP="00BB28C8">
      <w:pPr>
        <w:widowControl w:val="0"/>
        <w:spacing w:after="160" w:line="360" w:lineRule="auto"/>
        <w:ind w:firstLine="567"/>
        <w:jc w:val="right"/>
        <w:rPr>
          <w:rFonts w:ascii="GHEA Grapalat" w:hAnsi="GHEA Grapalat"/>
          <w:i/>
        </w:rPr>
      </w:pPr>
    </w:p>
    <w:p w14:paraId="5DD35852" w14:textId="77777777" w:rsidR="00C628A8" w:rsidRDefault="00C628A8" w:rsidP="00C628A8">
      <w:pPr>
        <w:widowControl w:val="0"/>
        <w:ind w:firstLine="562"/>
        <w:jc w:val="right"/>
        <w:rPr>
          <w:rFonts w:ascii="GHEA Grapalat" w:hAnsi="GHEA Grapalat"/>
          <w:i/>
        </w:rPr>
        <w:sectPr w:rsidR="00C628A8" w:rsidSect="005F0622">
          <w:footerReference w:type="default" r:id="rId9"/>
          <w:footnotePr>
            <w:pos w:val="beneathText"/>
          </w:footnotePr>
          <w:pgSz w:w="11907" w:h="16840" w:code="9"/>
          <w:pgMar w:top="450" w:right="747" w:bottom="990" w:left="1170" w:header="561" w:footer="561" w:gutter="0"/>
          <w:cols w:space="720"/>
          <w:titlePg/>
          <w:docGrid w:linePitch="326"/>
        </w:sectPr>
      </w:pPr>
    </w:p>
    <w:p w14:paraId="4ED655E1" w14:textId="01C78203" w:rsidR="00BB28C8" w:rsidRPr="009F3DC7" w:rsidRDefault="00BB28C8" w:rsidP="00C628A8">
      <w:pPr>
        <w:widowControl w:val="0"/>
        <w:ind w:firstLine="562"/>
        <w:jc w:val="right"/>
        <w:rPr>
          <w:rFonts w:ascii="GHEA Grapalat" w:hAnsi="GHEA Grapalat"/>
          <w:i/>
        </w:rPr>
      </w:pPr>
      <w:r w:rsidRPr="009F3DC7">
        <w:rPr>
          <w:rFonts w:ascii="GHEA Grapalat" w:hAnsi="GHEA Grapalat"/>
          <w:i/>
        </w:rPr>
        <w:lastRenderedPageBreak/>
        <w:t>Приложение № 1</w:t>
      </w:r>
    </w:p>
    <w:p w14:paraId="0FA97B1F"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t xml:space="preserve">к Договору под кодом </w:t>
      </w:r>
      <w:r w:rsidRPr="003C5723">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EF1C40">
        <w:rPr>
          <w:rFonts w:ascii="GHEA Grapalat" w:hAnsi="GHEA Grapalat"/>
          <w:i/>
        </w:rPr>
        <w:tab/>
      </w:r>
      <w:proofErr w:type="gramEnd"/>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73E51AB1" w14:textId="77777777" w:rsidR="00BB28C8" w:rsidRPr="009F3DC7" w:rsidRDefault="00BB28C8" w:rsidP="00BB28C8">
      <w:pPr>
        <w:widowControl w:val="0"/>
        <w:spacing w:after="160" w:line="360" w:lineRule="auto"/>
        <w:ind w:firstLine="567"/>
        <w:jc w:val="center"/>
        <w:rPr>
          <w:rFonts w:ascii="GHEA Grapalat" w:hAnsi="GHEA Grapalat"/>
        </w:rPr>
      </w:pPr>
    </w:p>
    <w:p w14:paraId="373DEE9D" w14:textId="77777777" w:rsidR="00BB28C8" w:rsidRPr="00EF1C40" w:rsidRDefault="00BB28C8" w:rsidP="00BB28C8">
      <w:pPr>
        <w:widowControl w:val="0"/>
        <w:spacing w:after="160" w:line="360" w:lineRule="auto"/>
        <w:jc w:val="center"/>
        <w:rPr>
          <w:rFonts w:ascii="GHEA Grapalat" w:hAnsi="GHEA Grapalat"/>
        </w:rPr>
      </w:pPr>
      <w:r w:rsidRPr="009F3DC7">
        <w:rPr>
          <w:rFonts w:ascii="GHEA Grapalat" w:hAnsi="GHEA Grapalat"/>
        </w:rPr>
        <w:t>ТЕХНИЧЕСКА</w:t>
      </w:r>
      <w:r>
        <w:rPr>
          <w:rFonts w:ascii="GHEA Grapalat" w:hAnsi="GHEA Grapalat"/>
        </w:rPr>
        <w:t>Я ХАРАКТЕРИСТИКА-ГРАФИК ЗАКУПКИ</w:t>
      </w:r>
      <w:r>
        <w:rPr>
          <w:rStyle w:val="af6"/>
          <w:rFonts w:ascii="GHEA Grapalat" w:hAnsi="GHEA Grapalat"/>
        </w:rPr>
        <w:footnoteReference w:customMarkFollows="1" w:id="14"/>
        <w:t>*</w:t>
      </w:r>
    </w:p>
    <w:p w14:paraId="5DF7CFAE"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547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65"/>
        <w:gridCol w:w="1560"/>
        <w:gridCol w:w="5036"/>
        <w:gridCol w:w="842"/>
        <w:gridCol w:w="992"/>
        <w:gridCol w:w="1288"/>
        <w:gridCol w:w="860"/>
        <w:gridCol w:w="1651"/>
        <w:gridCol w:w="1481"/>
      </w:tblGrid>
      <w:tr w:rsidR="00BB28C8" w:rsidRPr="00F8360E" w14:paraId="6DC7ED3E" w14:textId="77777777" w:rsidTr="00C628A8">
        <w:trPr>
          <w:jc w:val="center"/>
        </w:trPr>
        <w:tc>
          <w:tcPr>
            <w:tcW w:w="15475" w:type="dxa"/>
            <w:gridSpan w:val="9"/>
          </w:tcPr>
          <w:p w14:paraId="06E72D77" w14:textId="77777777" w:rsidR="00BB28C8" w:rsidRPr="00F8360E" w:rsidRDefault="00BB28C8" w:rsidP="003D2146">
            <w:pPr>
              <w:widowControl w:val="0"/>
              <w:spacing w:after="120"/>
              <w:ind w:firstLine="567"/>
              <w:jc w:val="center"/>
              <w:rPr>
                <w:rFonts w:ascii="GHEA Grapalat" w:hAnsi="GHEA Grapalat"/>
                <w:sz w:val="16"/>
                <w:szCs w:val="16"/>
              </w:rPr>
            </w:pPr>
            <w:r w:rsidRPr="00F8360E">
              <w:rPr>
                <w:rFonts w:ascii="GHEA Grapalat" w:hAnsi="GHEA Grapalat"/>
                <w:sz w:val="16"/>
                <w:szCs w:val="16"/>
              </w:rPr>
              <w:t>Работа</w:t>
            </w:r>
          </w:p>
        </w:tc>
      </w:tr>
      <w:tr w:rsidR="00BB28C8" w:rsidRPr="00F8360E" w14:paraId="507B0344" w14:textId="77777777" w:rsidTr="00C628A8">
        <w:trPr>
          <w:jc w:val="center"/>
        </w:trPr>
        <w:tc>
          <w:tcPr>
            <w:tcW w:w="1765" w:type="dxa"/>
            <w:vMerge w:val="restart"/>
            <w:vAlign w:val="center"/>
          </w:tcPr>
          <w:p w14:paraId="29E55A83"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номер предусмотренного приглашением лота</w:t>
            </w:r>
          </w:p>
        </w:tc>
        <w:tc>
          <w:tcPr>
            <w:tcW w:w="1560" w:type="dxa"/>
            <w:vMerge w:val="restart"/>
            <w:vAlign w:val="center"/>
          </w:tcPr>
          <w:p w14:paraId="5ECE1826"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промежуточный код, предусмотренный планом закупок по классификации ЕЗК (CPV)</w:t>
            </w:r>
          </w:p>
        </w:tc>
        <w:tc>
          <w:tcPr>
            <w:tcW w:w="5036" w:type="dxa"/>
            <w:vMerge w:val="restart"/>
            <w:vAlign w:val="center"/>
          </w:tcPr>
          <w:p w14:paraId="23814B5D"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техническая характеристика</w:t>
            </w:r>
          </w:p>
        </w:tc>
        <w:tc>
          <w:tcPr>
            <w:tcW w:w="842" w:type="dxa"/>
            <w:vMerge w:val="restart"/>
            <w:vAlign w:val="center"/>
          </w:tcPr>
          <w:p w14:paraId="3234F54B"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единица измерения</w:t>
            </w:r>
          </w:p>
        </w:tc>
        <w:tc>
          <w:tcPr>
            <w:tcW w:w="992" w:type="dxa"/>
            <w:vMerge w:val="restart"/>
            <w:vAlign w:val="center"/>
          </w:tcPr>
          <w:p w14:paraId="34B3152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цена единицы/драмов РА</w:t>
            </w:r>
          </w:p>
        </w:tc>
        <w:tc>
          <w:tcPr>
            <w:tcW w:w="1288" w:type="dxa"/>
            <w:vMerge w:val="restart"/>
            <w:vAlign w:val="center"/>
          </w:tcPr>
          <w:p w14:paraId="553FBAB5"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общая цена/драмов РА</w:t>
            </w:r>
          </w:p>
        </w:tc>
        <w:tc>
          <w:tcPr>
            <w:tcW w:w="860" w:type="dxa"/>
            <w:vMerge w:val="restart"/>
            <w:vAlign w:val="center"/>
          </w:tcPr>
          <w:p w14:paraId="08EA926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общий объем</w:t>
            </w:r>
          </w:p>
        </w:tc>
        <w:tc>
          <w:tcPr>
            <w:tcW w:w="3132" w:type="dxa"/>
            <w:gridSpan w:val="2"/>
            <w:vAlign w:val="center"/>
          </w:tcPr>
          <w:p w14:paraId="29FFAC20"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Выполнение работы</w:t>
            </w:r>
          </w:p>
        </w:tc>
      </w:tr>
      <w:tr w:rsidR="00BB28C8" w:rsidRPr="00F8360E" w14:paraId="6E3F0A6B" w14:textId="77777777" w:rsidTr="00C628A8">
        <w:trPr>
          <w:jc w:val="center"/>
        </w:trPr>
        <w:tc>
          <w:tcPr>
            <w:tcW w:w="1765" w:type="dxa"/>
            <w:vMerge/>
            <w:vAlign w:val="center"/>
          </w:tcPr>
          <w:p w14:paraId="1A393806" w14:textId="77777777" w:rsidR="00BB28C8" w:rsidRPr="00F8360E" w:rsidRDefault="00BB28C8" w:rsidP="003D2146">
            <w:pPr>
              <w:widowControl w:val="0"/>
              <w:spacing w:after="120"/>
              <w:jc w:val="center"/>
              <w:rPr>
                <w:rFonts w:ascii="GHEA Grapalat" w:hAnsi="GHEA Grapalat"/>
                <w:sz w:val="16"/>
                <w:szCs w:val="16"/>
              </w:rPr>
            </w:pPr>
          </w:p>
        </w:tc>
        <w:tc>
          <w:tcPr>
            <w:tcW w:w="1560" w:type="dxa"/>
            <w:vMerge/>
            <w:vAlign w:val="center"/>
          </w:tcPr>
          <w:p w14:paraId="2026FC5F" w14:textId="77777777" w:rsidR="00BB28C8" w:rsidRPr="00F8360E" w:rsidRDefault="00BB28C8" w:rsidP="003D2146">
            <w:pPr>
              <w:widowControl w:val="0"/>
              <w:spacing w:after="120"/>
              <w:jc w:val="center"/>
              <w:rPr>
                <w:rFonts w:ascii="GHEA Grapalat" w:hAnsi="GHEA Grapalat"/>
                <w:sz w:val="16"/>
                <w:szCs w:val="16"/>
              </w:rPr>
            </w:pPr>
          </w:p>
        </w:tc>
        <w:tc>
          <w:tcPr>
            <w:tcW w:w="5036" w:type="dxa"/>
            <w:vMerge/>
            <w:vAlign w:val="center"/>
          </w:tcPr>
          <w:p w14:paraId="12AC9936" w14:textId="77777777" w:rsidR="00BB28C8" w:rsidRPr="00F8360E" w:rsidRDefault="00BB28C8" w:rsidP="003D2146">
            <w:pPr>
              <w:widowControl w:val="0"/>
              <w:spacing w:after="120"/>
              <w:jc w:val="center"/>
              <w:rPr>
                <w:rFonts w:ascii="GHEA Grapalat" w:hAnsi="GHEA Grapalat"/>
                <w:sz w:val="16"/>
                <w:szCs w:val="16"/>
              </w:rPr>
            </w:pPr>
          </w:p>
        </w:tc>
        <w:tc>
          <w:tcPr>
            <w:tcW w:w="842" w:type="dxa"/>
            <w:vMerge/>
            <w:vAlign w:val="center"/>
          </w:tcPr>
          <w:p w14:paraId="027E7826" w14:textId="77777777" w:rsidR="00BB28C8" w:rsidRPr="00F8360E" w:rsidRDefault="00BB28C8" w:rsidP="003D2146">
            <w:pPr>
              <w:widowControl w:val="0"/>
              <w:spacing w:after="120"/>
              <w:jc w:val="center"/>
              <w:rPr>
                <w:rFonts w:ascii="GHEA Grapalat" w:hAnsi="GHEA Grapalat"/>
                <w:sz w:val="16"/>
                <w:szCs w:val="16"/>
              </w:rPr>
            </w:pPr>
          </w:p>
        </w:tc>
        <w:tc>
          <w:tcPr>
            <w:tcW w:w="992" w:type="dxa"/>
            <w:vMerge/>
            <w:vAlign w:val="center"/>
          </w:tcPr>
          <w:p w14:paraId="48D400E0" w14:textId="77777777" w:rsidR="00BB28C8" w:rsidRPr="00F8360E" w:rsidRDefault="00BB28C8" w:rsidP="003D2146">
            <w:pPr>
              <w:widowControl w:val="0"/>
              <w:spacing w:after="120"/>
              <w:jc w:val="center"/>
              <w:rPr>
                <w:rFonts w:ascii="GHEA Grapalat" w:hAnsi="GHEA Grapalat"/>
                <w:sz w:val="16"/>
                <w:szCs w:val="16"/>
              </w:rPr>
            </w:pPr>
          </w:p>
        </w:tc>
        <w:tc>
          <w:tcPr>
            <w:tcW w:w="1288" w:type="dxa"/>
            <w:vMerge/>
            <w:vAlign w:val="center"/>
          </w:tcPr>
          <w:p w14:paraId="08327EA0" w14:textId="77777777" w:rsidR="00BB28C8" w:rsidRPr="00F8360E" w:rsidRDefault="00BB28C8" w:rsidP="003D2146">
            <w:pPr>
              <w:widowControl w:val="0"/>
              <w:spacing w:after="120"/>
              <w:jc w:val="center"/>
              <w:rPr>
                <w:rFonts w:ascii="GHEA Grapalat" w:hAnsi="GHEA Grapalat"/>
                <w:sz w:val="16"/>
                <w:szCs w:val="16"/>
              </w:rPr>
            </w:pPr>
          </w:p>
        </w:tc>
        <w:tc>
          <w:tcPr>
            <w:tcW w:w="860" w:type="dxa"/>
            <w:vMerge/>
            <w:vAlign w:val="center"/>
          </w:tcPr>
          <w:p w14:paraId="1430842A" w14:textId="77777777" w:rsidR="00BB28C8" w:rsidRPr="00F8360E" w:rsidRDefault="00BB28C8" w:rsidP="003D2146">
            <w:pPr>
              <w:widowControl w:val="0"/>
              <w:spacing w:after="120"/>
              <w:jc w:val="center"/>
              <w:rPr>
                <w:rFonts w:ascii="GHEA Grapalat" w:hAnsi="GHEA Grapalat"/>
                <w:sz w:val="16"/>
                <w:szCs w:val="16"/>
              </w:rPr>
            </w:pPr>
          </w:p>
        </w:tc>
        <w:tc>
          <w:tcPr>
            <w:tcW w:w="1651" w:type="dxa"/>
            <w:vAlign w:val="center"/>
          </w:tcPr>
          <w:p w14:paraId="244AF00A" w14:textId="77777777" w:rsidR="00BB28C8" w:rsidRPr="00F8360E" w:rsidRDefault="00BB28C8" w:rsidP="003D2146">
            <w:pPr>
              <w:widowControl w:val="0"/>
              <w:spacing w:after="120"/>
              <w:jc w:val="center"/>
              <w:rPr>
                <w:rFonts w:ascii="GHEA Grapalat" w:hAnsi="GHEA Grapalat"/>
                <w:sz w:val="16"/>
                <w:szCs w:val="16"/>
              </w:rPr>
            </w:pPr>
            <w:r w:rsidRPr="00F8360E">
              <w:rPr>
                <w:rFonts w:ascii="GHEA Grapalat" w:hAnsi="GHEA Grapalat"/>
                <w:sz w:val="16"/>
                <w:szCs w:val="16"/>
              </w:rPr>
              <w:t>адрес</w:t>
            </w:r>
          </w:p>
        </w:tc>
        <w:tc>
          <w:tcPr>
            <w:tcW w:w="1481" w:type="dxa"/>
            <w:vAlign w:val="center"/>
          </w:tcPr>
          <w:p w14:paraId="69E76C9F" w14:textId="77777777" w:rsidR="00BB28C8" w:rsidRPr="00F8360E" w:rsidRDefault="00BB28C8" w:rsidP="003D2146">
            <w:pPr>
              <w:widowControl w:val="0"/>
              <w:spacing w:after="120"/>
              <w:jc w:val="center"/>
              <w:rPr>
                <w:rFonts w:ascii="GHEA Grapalat" w:hAnsi="GHEA Grapalat"/>
                <w:sz w:val="16"/>
                <w:szCs w:val="16"/>
                <w:lang w:val="en-US"/>
              </w:rPr>
            </w:pPr>
            <w:r w:rsidRPr="00F8360E">
              <w:rPr>
                <w:rFonts w:ascii="GHEA Grapalat" w:hAnsi="GHEA Grapalat"/>
                <w:sz w:val="16"/>
                <w:szCs w:val="16"/>
              </w:rPr>
              <w:t>срок</w:t>
            </w:r>
            <w:r w:rsidRPr="00F8360E">
              <w:rPr>
                <w:rStyle w:val="af6"/>
                <w:rFonts w:ascii="GHEA Grapalat" w:hAnsi="GHEA Grapalat"/>
                <w:sz w:val="16"/>
                <w:szCs w:val="16"/>
              </w:rPr>
              <w:footnoteReference w:customMarkFollows="1" w:id="15"/>
              <w:t>**</w:t>
            </w:r>
          </w:p>
        </w:tc>
      </w:tr>
      <w:tr w:rsidR="00C628A8" w:rsidRPr="00F8360E" w14:paraId="277891B1" w14:textId="77777777" w:rsidTr="00C628A8">
        <w:trPr>
          <w:jc w:val="center"/>
        </w:trPr>
        <w:tc>
          <w:tcPr>
            <w:tcW w:w="1765" w:type="dxa"/>
            <w:vAlign w:val="center"/>
          </w:tcPr>
          <w:p w14:paraId="037F91FA" w14:textId="78C66BAE" w:rsidR="00C628A8" w:rsidRPr="00F8360E" w:rsidRDefault="00C628A8" w:rsidP="00C628A8">
            <w:pPr>
              <w:widowControl w:val="0"/>
              <w:spacing w:after="120"/>
              <w:ind w:firstLine="567"/>
              <w:jc w:val="center"/>
              <w:rPr>
                <w:rFonts w:ascii="GHEA Grapalat" w:hAnsi="GHEA Grapalat"/>
                <w:sz w:val="16"/>
                <w:szCs w:val="16"/>
              </w:rPr>
            </w:pPr>
            <w:r>
              <w:rPr>
                <w:rFonts w:ascii="GHEA Grapalat" w:hAnsi="GHEA Grapalat"/>
                <w:sz w:val="20"/>
              </w:rPr>
              <w:t>1</w:t>
            </w:r>
          </w:p>
        </w:tc>
        <w:tc>
          <w:tcPr>
            <w:tcW w:w="1560" w:type="dxa"/>
            <w:vAlign w:val="center"/>
          </w:tcPr>
          <w:p w14:paraId="6F1DE4D9"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45331116/1</w:t>
            </w:r>
          </w:p>
          <w:p w14:paraId="500FD4E6" w14:textId="77777777" w:rsidR="00C628A8" w:rsidRPr="00F8360E" w:rsidRDefault="00C628A8" w:rsidP="00C628A8">
            <w:pPr>
              <w:widowControl w:val="0"/>
              <w:spacing w:after="120"/>
              <w:ind w:firstLine="567"/>
              <w:jc w:val="center"/>
              <w:rPr>
                <w:rFonts w:ascii="GHEA Grapalat" w:hAnsi="GHEA Grapalat"/>
                <w:sz w:val="16"/>
                <w:szCs w:val="16"/>
              </w:rPr>
            </w:pPr>
          </w:p>
        </w:tc>
        <w:tc>
          <w:tcPr>
            <w:tcW w:w="5036" w:type="dxa"/>
            <w:vAlign w:val="center"/>
          </w:tcPr>
          <w:p w14:paraId="0A67546C" w14:textId="6F274759" w:rsidR="00C628A8" w:rsidRPr="00C628A8" w:rsidRDefault="00C628A8" w:rsidP="00C628A8">
            <w:pPr>
              <w:widowControl w:val="0"/>
              <w:spacing w:after="120"/>
              <w:ind w:firstLine="567"/>
              <w:rPr>
                <w:rFonts w:ascii="GHEA Grapalat" w:hAnsi="GHEA Grapalat"/>
                <w:sz w:val="20"/>
                <w:szCs w:val="20"/>
              </w:rPr>
            </w:pPr>
            <w:r w:rsidRPr="00C628A8">
              <w:rPr>
                <w:rFonts w:cs="GHEA Grapalat"/>
                <w:bCs/>
                <w:sz w:val="20"/>
                <w:szCs w:val="20"/>
              </w:rPr>
              <w:t>Работы по сборке, монтажу и наладке холодильной камеры объемом 40м</w:t>
            </w:r>
            <w:r w:rsidRPr="00C628A8">
              <w:rPr>
                <w:rFonts w:cs="GHEA Grapalat"/>
                <w:bCs/>
                <w:sz w:val="20"/>
                <w:szCs w:val="20"/>
                <w:vertAlign w:val="superscript"/>
              </w:rPr>
              <w:t>3</w:t>
            </w:r>
            <w:r w:rsidRPr="00C628A8">
              <w:rPr>
                <w:rFonts w:cs="GHEA Grapalat"/>
                <w:bCs/>
                <w:sz w:val="20"/>
                <w:szCs w:val="20"/>
              </w:rPr>
              <w:t xml:space="preserve">, габаритами 5700х3750х2300мм (длина, ширина, высота), работающей от трехфазного тока 220/380 В 50 Гц, с системой безопасности для фиксации отклонений от температурного режима, расположенной по адресу: Ширакский район, г. Гюмри, ул. </w:t>
            </w:r>
            <w:proofErr w:type="spellStart"/>
            <w:r w:rsidRPr="00C628A8">
              <w:rPr>
                <w:rFonts w:cs="GHEA Grapalat"/>
                <w:bCs/>
                <w:sz w:val="20"/>
                <w:szCs w:val="20"/>
              </w:rPr>
              <w:t>Ширакаци</w:t>
            </w:r>
            <w:proofErr w:type="spellEnd"/>
            <w:r w:rsidRPr="00C628A8">
              <w:rPr>
                <w:rFonts w:cs="GHEA Grapalat"/>
                <w:bCs/>
                <w:sz w:val="20"/>
                <w:szCs w:val="20"/>
              </w:rPr>
              <w:t>, 64. Работы должны быть выполнены в соответствии с техническими условиями, представленными заказчиком. Работы считаются завершенными, когда подрядчик сдает заказчику холодильные камеры в полностью рабочем состоянии.</w:t>
            </w:r>
          </w:p>
        </w:tc>
        <w:tc>
          <w:tcPr>
            <w:tcW w:w="842" w:type="dxa"/>
            <w:vAlign w:val="center"/>
          </w:tcPr>
          <w:p w14:paraId="391E770C" w14:textId="771A3F92" w:rsidR="00C628A8" w:rsidRPr="00F8360E" w:rsidRDefault="00C628A8" w:rsidP="00C628A8">
            <w:pPr>
              <w:widowControl w:val="0"/>
              <w:spacing w:after="120"/>
              <w:jc w:val="center"/>
              <w:rPr>
                <w:rFonts w:ascii="GHEA Grapalat" w:hAnsi="GHEA Grapalat"/>
                <w:sz w:val="16"/>
                <w:szCs w:val="16"/>
              </w:rPr>
            </w:pPr>
            <w:r>
              <w:rPr>
                <w:rFonts w:cs="GHEA Grapalat"/>
                <w:bCs/>
                <w:sz w:val="22"/>
              </w:rPr>
              <w:t>Драм</w:t>
            </w:r>
          </w:p>
        </w:tc>
        <w:tc>
          <w:tcPr>
            <w:tcW w:w="992" w:type="dxa"/>
            <w:vAlign w:val="center"/>
          </w:tcPr>
          <w:p w14:paraId="60C9C998" w14:textId="77777777" w:rsidR="00C628A8" w:rsidRPr="00F8360E" w:rsidRDefault="00C628A8" w:rsidP="00C628A8">
            <w:pPr>
              <w:widowControl w:val="0"/>
              <w:spacing w:after="120"/>
              <w:ind w:firstLine="567"/>
              <w:jc w:val="center"/>
              <w:rPr>
                <w:rFonts w:ascii="GHEA Grapalat" w:hAnsi="GHEA Grapalat"/>
                <w:sz w:val="16"/>
                <w:szCs w:val="16"/>
              </w:rPr>
            </w:pPr>
          </w:p>
        </w:tc>
        <w:tc>
          <w:tcPr>
            <w:tcW w:w="1288" w:type="dxa"/>
            <w:vAlign w:val="center"/>
          </w:tcPr>
          <w:p w14:paraId="3847BBF0" w14:textId="77777777" w:rsidR="00C628A8" w:rsidRPr="00F8360E" w:rsidRDefault="00C628A8" w:rsidP="00C628A8">
            <w:pPr>
              <w:widowControl w:val="0"/>
              <w:spacing w:after="120"/>
              <w:ind w:firstLine="567"/>
              <w:jc w:val="center"/>
              <w:rPr>
                <w:rFonts w:ascii="GHEA Grapalat" w:hAnsi="GHEA Grapalat"/>
                <w:sz w:val="16"/>
                <w:szCs w:val="16"/>
              </w:rPr>
            </w:pPr>
          </w:p>
        </w:tc>
        <w:tc>
          <w:tcPr>
            <w:tcW w:w="860" w:type="dxa"/>
            <w:vAlign w:val="center"/>
          </w:tcPr>
          <w:p w14:paraId="3301B95C" w14:textId="52F41032" w:rsidR="00C628A8" w:rsidRPr="00C628A8" w:rsidRDefault="00C628A8" w:rsidP="00C628A8">
            <w:pPr>
              <w:widowControl w:val="0"/>
              <w:spacing w:after="120"/>
              <w:jc w:val="center"/>
              <w:rPr>
                <w:rFonts w:ascii="GHEA Grapalat" w:hAnsi="GHEA Grapalat"/>
                <w:sz w:val="16"/>
                <w:szCs w:val="16"/>
                <w:lang w:val="hy-AM"/>
              </w:rPr>
            </w:pPr>
            <w:r>
              <w:rPr>
                <w:rFonts w:ascii="GHEA Grapalat" w:hAnsi="GHEA Grapalat"/>
                <w:sz w:val="16"/>
                <w:szCs w:val="16"/>
                <w:lang w:val="hy-AM"/>
              </w:rPr>
              <w:t>1</w:t>
            </w:r>
          </w:p>
        </w:tc>
        <w:tc>
          <w:tcPr>
            <w:tcW w:w="1651" w:type="dxa"/>
            <w:vAlign w:val="center"/>
          </w:tcPr>
          <w:p w14:paraId="0FAB3255" w14:textId="7B106649" w:rsidR="00C628A8" w:rsidRDefault="00C628A8" w:rsidP="00C628A8">
            <w:pPr>
              <w:jc w:val="center"/>
              <w:rPr>
                <w:bCs/>
                <w:color w:val="000000" w:themeColor="text1"/>
                <w:sz w:val="20"/>
                <w:szCs w:val="20"/>
                <w:lang w:val="hy-AM"/>
              </w:rPr>
            </w:pPr>
            <w:r w:rsidRPr="008A3273">
              <w:rPr>
                <w:bCs/>
                <w:color w:val="000000" w:themeColor="text1"/>
                <w:sz w:val="20"/>
                <w:szCs w:val="20"/>
                <w:lang w:val="hy-AM"/>
              </w:rPr>
              <w:t>Ширакская область,</w:t>
            </w:r>
          </w:p>
          <w:p w14:paraId="6430C9B9" w14:textId="35B6AA9D" w:rsidR="00C628A8" w:rsidRPr="00F8360E" w:rsidRDefault="00C628A8" w:rsidP="00C628A8">
            <w:pPr>
              <w:widowControl w:val="0"/>
              <w:spacing w:after="120"/>
              <w:jc w:val="center"/>
              <w:rPr>
                <w:rFonts w:ascii="GHEA Grapalat" w:hAnsi="GHEA Grapalat"/>
                <w:sz w:val="16"/>
                <w:szCs w:val="16"/>
              </w:rPr>
            </w:pPr>
            <w:r w:rsidRPr="008A3273">
              <w:rPr>
                <w:bCs/>
                <w:color w:val="000000" w:themeColor="text1"/>
                <w:sz w:val="20"/>
                <w:szCs w:val="20"/>
                <w:lang w:val="hy-AM"/>
              </w:rPr>
              <w:t>г</w:t>
            </w:r>
            <w:r>
              <w:rPr>
                <w:bCs/>
                <w:color w:val="000000" w:themeColor="text1"/>
                <w:sz w:val="20"/>
                <w:szCs w:val="20"/>
              </w:rPr>
              <w:t>.</w:t>
            </w:r>
            <w:r w:rsidRPr="008A3273">
              <w:rPr>
                <w:bCs/>
                <w:color w:val="000000" w:themeColor="text1"/>
                <w:sz w:val="20"/>
                <w:szCs w:val="20"/>
                <w:lang w:val="hy-AM"/>
              </w:rPr>
              <w:t xml:space="preserve"> Гюмри, Ширакаци 64</w:t>
            </w:r>
          </w:p>
        </w:tc>
        <w:tc>
          <w:tcPr>
            <w:tcW w:w="1481" w:type="dxa"/>
            <w:vAlign w:val="center"/>
          </w:tcPr>
          <w:p w14:paraId="3EB7AD1A" w14:textId="3F30ECAA" w:rsidR="00C628A8" w:rsidRPr="00F8360E" w:rsidRDefault="00C628A8" w:rsidP="00C628A8">
            <w:pPr>
              <w:widowControl w:val="0"/>
              <w:spacing w:after="120"/>
              <w:jc w:val="center"/>
              <w:rPr>
                <w:rFonts w:ascii="GHEA Grapalat" w:hAnsi="GHEA Grapalat"/>
                <w:sz w:val="16"/>
                <w:szCs w:val="16"/>
              </w:rPr>
            </w:pPr>
            <w:r w:rsidRPr="008A3273">
              <w:rPr>
                <w:color w:val="000000" w:themeColor="text1"/>
                <w:sz w:val="20"/>
                <w:szCs w:val="20"/>
                <w:lang w:val="hy-AM"/>
              </w:rPr>
              <w:t xml:space="preserve">30 календарных дней </w:t>
            </w:r>
            <w:r>
              <w:rPr>
                <w:color w:val="000000" w:themeColor="text1"/>
                <w:sz w:val="20"/>
                <w:szCs w:val="20"/>
              </w:rPr>
              <w:t>п</w:t>
            </w:r>
            <w:r w:rsidRPr="008A3273">
              <w:rPr>
                <w:color w:val="000000" w:themeColor="text1"/>
                <w:sz w:val="20"/>
                <w:szCs w:val="20"/>
                <w:lang w:val="hy-AM"/>
              </w:rPr>
              <w:t>осле вступления в силу</w:t>
            </w:r>
          </w:p>
        </w:tc>
      </w:tr>
      <w:tr w:rsidR="00C628A8" w:rsidRPr="00F8360E" w14:paraId="3DC0BE7C" w14:textId="77777777" w:rsidTr="00A2388B">
        <w:trPr>
          <w:jc w:val="center"/>
        </w:trPr>
        <w:tc>
          <w:tcPr>
            <w:tcW w:w="1765" w:type="dxa"/>
            <w:vAlign w:val="center"/>
          </w:tcPr>
          <w:p w14:paraId="577A0592" w14:textId="68E155BC" w:rsidR="00C628A8" w:rsidRPr="00F8360E" w:rsidRDefault="00C628A8" w:rsidP="00C628A8">
            <w:pPr>
              <w:widowControl w:val="0"/>
              <w:spacing w:after="120"/>
              <w:ind w:firstLine="567"/>
              <w:jc w:val="center"/>
              <w:rPr>
                <w:rFonts w:ascii="GHEA Grapalat" w:hAnsi="GHEA Grapalat"/>
                <w:sz w:val="16"/>
                <w:szCs w:val="16"/>
              </w:rPr>
            </w:pPr>
            <w:r>
              <w:rPr>
                <w:rFonts w:ascii="GHEA Grapalat" w:hAnsi="GHEA Grapalat"/>
                <w:sz w:val="20"/>
              </w:rPr>
              <w:t>2</w:t>
            </w:r>
          </w:p>
        </w:tc>
        <w:tc>
          <w:tcPr>
            <w:tcW w:w="1560" w:type="dxa"/>
            <w:vAlign w:val="center"/>
          </w:tcPr>
          <w:p w14:paraId="27A305B5"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45331116/2</w:t>
            </w:r>
          </w:p>
          <w:p w14:paraId="7F349CCF" w14:textId="77777777" w:rsidR="00C628A8" w:rsidRPr="00F8360E" w:rsidRDefault="00C628A8" w:rsidP="00C628A8">
            <w:pPr>
              <w:widowControl w:val="0"/>
              <w:spacing w:after="120"/>
              <w:ind w:firstLine="567"/>
              <w:jc w:val="center"/>
              <w:rPr>
                <w:rFonts w:ascii="GHEA Grapalat" w:hAnsi="GHEA Grapalat"/>
                <w:sz w:val="16"/>
                <w:szCs w:val="16"/>
              </w:rPr>
            </w:pPr>
          </w:p>
        </w:tc>
        <w:tc>
          <w:tcPr>
            <w:tcW w:w="5036" w:type="dxa"/>
            <w:vAlign w:val="center"/>
          </w:tcPr>
          <w:p w14:paraId="2070AB2F" w14:textId="185CB1AD" w:rsidR="00C628A8" w:rsidRPr="00C628A8" w:rsidRDefault="00C628A8" w:rsidP="00C628A8">
            <w:pPr>
              <w:widowControl w:val="0"/>
              <w:spacing w:after="120"/>
              <w:ind w:firstLine="567"/>
              <w:rPr>
                <w:rFonts w:ascii="GHEA Grapalat" w:hAnsi="GHEA Grapalat"/>
                <w:sz w:val="18"/>
                <w:szCs w:val="18"/>
              </w:rPr>
            </w:pPr>
            <w:r w:rsidRPr="00C628A8">
              <w:rPr>
                <w:rFonts w:cs="GHEA Grapalat"/>
                <w:bCs/>
                <w:sz w:val="18"/>
                <w:szCs w:val="18"/>
              </w:rPr>
              <w:t>Работы по транспортировке, сборке, монтажу и наладке демонтированной холодильной камеры, расположенной по адресу</w:t>
            </w:r>
            <w:r w:rsidRPr="00C628A8">
              <w:rPr>
                <w:rFonts w:cs="GHEA Grapalat"/>
                <w:bCs/>
                <w:sz w:val="18"/>
                <w:szCs w:val="18"/>
                <w:lang w:val="hy-AM"/>
              </w:rPr>
              <w:t xml:space="preserve"> </w:t>
            </w:r>
            <w:r w:rsidRPr="00C628A8">
              <w:rPr>
                <w:rFonts w:cs="GHEA Grapalat"/>
                <w:bCs/>
                <w:sz w:val="18"/>
                <w:szCs w:val="18"/>
              </w:rPr>
              <w:t xml:space="preserve">Армавирская область, г. Эчмиадзин, ул. Арама </w:t>
            </w:r>
            <w:proofErr w:type="spellStart"/>
            <w:r w:rsidRPr="00C628A8">
              <w:rPr>
                <w:rFonts w:cs="GHEA Grapalat"/>
                <w:bCs/>
                <w:sz w:val="18"/>
                <w:szCs w:val="18"/>
              </w:rPr>
              <w:t>Манукяна</w:t>
            </w:r>
            <w:proofErr w:type="spellEnd"/>
            <w:r w:rsidRPr="00C628A8">
              <w:rPr>
                <w:rFonts w:cs="GHEA Grapalat"/>
                <w:bCs/>
                <w:sz w:val="18"/>
                <w:szCs w:val="18"/>
              </w:rPr>
              <w:t xml:space="preserve"> 9, объемом 40 м</w:t>
            </w:r>
            <w:r w:rsidRPr="00C628A8">
              <w:rPr>
                <w:rFonts w:cs="GHEA Grapalat"/>
                <w:bCs/>
                <w:sz w:val="18"/>
                <w:szCs w:val="18"/>
                <w:vertAlign w:val="superscript"/>
              </w:rPr>
              <w:t>3</w:t>
            </w:r>
            <w:r w:rsidRPr="00C628A8">
              <w:rPr>
                <w:rFonts w:cs="GHEA Grapalat"/>
                <w:bCs/>
                <w:sz w:val="18"/>
                <w:szCs w:val="18"/>
              </w:rPr>
              <w:t xml:space="preserve">, габаритами 5700x3750x2300 мм (длина, ширина, высота), работающей от трехфазного тока 220/380 В 50 Гц, с системой </w:t>
            </w:r>
            <w:r w:rsidRPr="00C628A8">
              <w:rPr>
                <w:rFonts w:cs="GHEA Grapalat"/>
                <w:bCs/>
                <w:sz w:val="18"/>
                <w:szCs w:val="18"/>
              </w:rPr>
              <w:lastRenderedPageBreak/>
              <w:t xml:space="preserve">безопасности для фиксации отклонений от температурного режима, по адресу г. Ереван, ул. Д. </w:t>
            </w:r>
            <w:proofErr w:type="spellStart"/>
            <w:r w:rsidRPr="00C628A8">
              <w:rPr>
                <w:rFonts w:cs="GHEA Grapalat"/>
                <w:bCs/>
                <w:sz w:val="18"/>
                <w:szCs w:val="18"/>
              </w:rPr>
              <w:t>Маляна</w:t>
            </w:r>
            <w:proofErr w:type="spellEnd"/>
            <w:r w:rsidRPr="00C628A8">
              <w:rPr>
                <w:rFonts w:cs="GHEA Grapalat"/>
                <w:bCs/>
                <w:sz w:val="18"/>
                <w:szCs w:val="18"/>
              </w:rPr>
              <w:t>, 37. Работы должны быть выполнены в соответствии с техническими условиями, представленными заказчиком. Работы считаются завершенными, когда подрядчик сдает заказчику холодильные камеры в полностью рабочем состоянии.</w:t>
            </w:r>
          </w:p>
        </w:tc>
        <w:tc>
          <w:tcPr>
            <w:tcW w:w="842" w:type="dxa"/>
            <w:vAlign w:val="center"/>
          </w:tcPr>
          <w:p w14:paraId="1D63F8D4" w14:textId="37190946" w:rsidR="00C628A8" w:rsidRPr="00F8360E" w:rsidRDefault="00C628A8" w:rsidP="00C628A8">
            <w:pPr>
              <w:widowControl w:val="0"/>
              <w:spacing w:after="120"/>
              <w:jc w:val="center"/>
              <w:rPr>
                <w:rFonts w:ascii="GHEA Grapalat" w:hAnsi="GHEA Grapalat"/>
                <w:sz w:val="16"/>
                <w:szCs w:val="16"/>
              </w:rPr>
            </w:pPr>
            <w:r>
              <w:rPr>
                <w:rFonts w:cs="GHEA Grapalat"/>
                <w:bCs/>
                <w:sz w:val="22"/>
              </w:rPr>
              <w:lastRenderedPageBreak/>
              <w:t>Драм</w:t>
            </w:r>
          </w:p>
        </w:tc>
        <w:tc>
          <w:tcPr>
            <w:tcW w:w="992" w:type="dxa"/>
          </w:tcPr>
          <w:p w14:paraId="1F4D8CD2" w14:textId="77777777" w:rsidR="00C628A8" w:rsidRPr="00F8360E" w:rsidRDefault="00C628A8" w:rsidP="00C628A8">
            <w:pPr>
              <w:widowControl w:val="0"/>
              <w:spacing w:after="120"/>
              <w:ind w:firstLine="567"/>
              <w:jc w:val="center"/>
              <w:rPr>
                <w:rFonts w:ascii="GHEA Grapalat" w:hAnsi="GHEA Grapalat"/>
                <w:sz w:val="16"/>
                <w:szCs w:val="16"/>
              </w:rPr>
            </w:pPr>
          </w:p>
        </w:tc>
        <w:tc>
          <w:tcPr>
            <w:tcW w:w="1288" w:type="dxa"/>
          </w:tcPr>
          <w:p w14:paraId="7D2029C7" w14:textId="77777777" w:rsidR="00C628A8" w:rsidRPr="00F8360E" w:rsidRDefault="00C628A8" w:rsidP="00C628A8">
            <w:pPr>
              <w:widowControl w:val="0"/>
              <w:spacing w:after="120"/>
              <w:ind w:firstLine="567"/>
              <w:jc w:val="center"/>
              <w:rPr>
                <w:rFonts w:ascii="GHEA Grapalat" w:hAnsi="GHEA Grapalat"/>
                <w:sz w:val="16"/>
                <w:szCs w:val="16"/>
              </w:rPr>
            </w:pPr>
          </w:p>
        </w:tc>
        <w:tc>
          <w:tcPr>
            <w:tcW w:w="860" w:type="dxa"/>
          </w:tcPr>
          <w:p w14:paraId="7F235132" w14:textId="09FC9C7B" w:rsidR="00C628A8" w:rsidRPr="00C628A8" w:rsidRDefault="00C628A8" w:rsidP="00C628A8">
            <w:pPr>
              <w:widowControl w:val="0"/>
              <w:spacing w:after="120"/>
              <w:jc w:val="center"/>
              <w:rPr>
                <w:rFonts w:ascii="GHEA Grapalat" w:hAnsi="GHEA Grapalat"/>
                <w:sz w:val="16"/>
                <w:szCs w:val="16"/>
                <w:lang w:val="hy-AM"/>
              </w:rPr>
            </w:pPr>
            <w:r>
              <w:rPr>
                <w:rFonts w:ascii="GHEA Grapalat" w:hAnsi="GHEA Grapalat"/>
                <w:sz w:val="16"/>
                <w:szCs w:val="16"/>
                <w:lang w:val="hy-AM"/>
              </w:rPr>
              <w:t>1</w:t>
            </w:r>
          </w:p>
        </w:tc>
        <w:tc>
          <w:tcPr>
            <w:tcW w:w="1651" w:type="dxa"/>
            <w:vAlign w:val="center"/>
          </w:tcPr>
          <w:p w14:paraId="18ED6DFD" w14:textId="3195227D" w:rsidR="00C628A8" w:rsidRDefault="00C628A8" w:rsidP="00C628A8">
            <w:pPr>
              <w:jc w:val="center"/>
              <w:rPr>
                <w:bCs/>
                <w:color w:val="000000" w:themeColor="text1"/>
                <w:sz w:val="20"/>
                <w:szCs w:val="20"/>
                <w:lang w:val="hy-AM"/>
              </w:rPr>
            </w:pPr>
            <w:r>
              <w:rPr>
                <w:bCs/>
                <w:color w:val="000000" w:themeColor="text1"/>
                <w:sz w:val="20"/>
                <w:szCs w:val="20"/>
              </w:rPr>
              <w:t xml:space="preserve">г. </w:t>
            </w:r>
            <w:r w:rsidRPr="008A3273">
              <w:rPr>
                <w:bCs/>
                <w:color w:val="000000" w:themeColor="text1"/>
                <w:sz w:val="20"/>
                <w:szCs w:val="20"/>
                <w:lang w:val="hy-AM"/>
              </w:rPr>
              <w:t>Ереван,</w:t>
            </w:r>
          </w:p>
          <w:p w14:paraId="55EFC129" w14:textId="67A14F69" w:rsidR="00C628A8" w:rsidRPr="00F8360E" w:rsidRDefault="00C628A8" w:rsidP="00C628A8">
            <w:pPr>
              <w:widowControl w:val="0"/>
              <w:spacing w:after="120"/>
              <w:rPr>
                <w:rFonts w:ascii="GHEA Grapalat" w:hAnsi="GHEA Grapalat"/>
                <w:sz w:val="16"/>
                <w:szCs w:val="16"/>
              </w:rPr>
            </w:pPr>
            <w:r w:rsidRPr="008A3273">
              <w:rPr>
                <w:bCs/>
                <w:color w:val="000000" w:themeColor="text1"/>
                <w:sz w:val="20"/>
                <w:szCs w:val="20"/>
                <w:lang w:val="hy-AM"/>
              </w:rPr>
              <w:t>Д. Малян</w:t>
            </w:r>
            <w:r>
              <w:rPr>
                <w:bCs/>
                <w:color w:val="000000" w:themeColor="text1"/>
                <w:sz w:val="20"/>
                <w:szCs w:val="20"/>
              </w:rPr>
              <w:t>а</w:t>
            </w:r>
            <w:r w:rsidRPr="008A3273">
              <w:rPr>
                <w:bCs/>
                <w:color w:val="000000" w:themeColor="text1"/>
                <w:sz w:val="20"/>
                <w:szCs w:val="20"/>
                <w:lang w:val="hy-AM"/>
              </w:rPr>
              <w:t xml:space="preserve"> 37</w:t>
            </w:r>
          </w:p>
        </w:tc>
        <w:tc>
          <w:tcPr>
            <w:tcW w:w="1481" w:type="dxa"/>
            <w:vAlign w:val="center"/>
          </w:tcPr>
          <w:p w14:paraId="69D22420" w14:textId="32705A71" w:rsidR="00C628A8" w:rsidRPr="00F8360E" w:rsidRDefault="00C628A8" w:rsidP="00C628A8">
            <w:pPr>
              <w:widowControl w:val="0"/>
              <w:spacing w:after="120"/>
              <w:rPr>
                <w:rFonts w:ascii="GHEA Grapalat" w:hAnsi="GHEA Grapalat"/>
                <w:sz w:val="16"/>
                <w:szCs w:val="16"/>
              </w:rPr>
            </w:pPr>
            <w:r w:rsidRPr="008A3273">
              <w:rPr>
                <w:color w:val="000000" w:themeColor="text1"/>
                <w:sz w:val="20"/>
                <w:szCs w:val="20"/>
                <w:lang w:val="hy-AM"/>
              </w:rPr>
              <w:t xml:space="preserve">30 календарных дней </w:t>
            </w:r>
            <w:r>
              <w:rPr>
                <w:color w:val="000000" w:themeColor="text1"/>
                <w:sz w:val="20"/>
                <w:szCs w:val="20"/>
              </w:rPr>
              <w:t>п</w:t>
            </w:r>
            <w:r w:rsidRPr="008A3273">
              <w:rPr>
                <w:color w:val="000000" w:themeColor="text1"/>
                <w:sz w:val="20"/>
                <w:szCs w:val="20"/>
                <w:lang w:val="hy-AM"/>
              </w:rPr>
              <w:t xml:space="preserve">осле вступления в силу </w:t>
            </w:r>
          </w:p>
        </w:tc>
      </w:tr>
      <w:tr w:rsidR="00C628A8" w:rsidRPr="00F8360E" w14:paraId="52E61909" w14:textId="77777777" w:rsidTr="00A2388B">
        <w:trPr>
          <w:jc w:val="center"/>
        </w:trPr>
        <w:tc>
          <w:tcPr>
            <w:tcW w:w="1765" w:type="dxa"/>
            <w:vAlign w:val="center"/>
          </w:tcPr>
          <w:p w14:paraId="7B3B1A2B" w14:textId="341EC69F" w:rsidR="00C628A8" w:rsidRPr="00F8360E" w:rsidRDefault="00C628A8" w:rsidP="00C628A8">
            <w:pPr>
              <w:widowControl w:val="0"/>
              <w:spacing w:after="120"/>
              <w:ind w:firstLine="567"/>
              <w:jc w:val="center"/>
              <w:rPr>
                <w:rFonts w:ascii="GHEA Grapalat" w:hAnsi="GHEA Grapalat"/>
                <w:sz w:val="16"/>
                <w:szCs w:val="16"/>
              </w:rPr>
            </w:pPr>
            <w:r>
              <w:rPr>
                <w:rFonts w:ascii="GHEA Grapalat" w:hAnsi="GHEA Grapalat"/>
                <w:sz w:val="20"/>
              </w:rPr>
              <w:lastRenderedPageBreak/>
              <w:t>3</w:t>
            </w:r>
          </w:p>
        </w:tc>
        <w:tc>
          <w:tcPr>
            <w:tcW w:w="1560" w:type="dxa"/>
            <w:vAlign w:val="center"/>
          </w:tcPr>
          <w:p w14:paraId="1BB6A1BF"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45331116/3</w:t>
            </w:r>
          </w:p>
          <w:p w14:paraId="2567D4B1" w14:textId="77777777" w:rsidR="00C628A8" w:rsidRPr="00F8360E" w:rsidRDefault="00C628A8" w:rsidP="00C628A8">
            <w:pPr>
              <w:widowControl w:val="0"/>
              <w:spacing w:after="120"/>
              <w:ind w:firstLine="567"/>
              <w:jc w:val="center"/>
              <w:rPr>
                <w:rFonts w:ascii="GHEA Grapalat" w:hAnsi="GHEA Grapalat"/>
                <w:sz w:val="16"/>
                <w:szCs w:val="16"/>
              </w:rPr>
            </w:pPr>
          </w:p>
        </w:tc>
        <w:tc>
          <w:tcPr>
            <w:tcW w:w="5036" w:type="dxa"/>
            <w:vAlign w:val="center"/>
          </w:tcPr>
          <w:p w14:paraId="1B574187" w14:textId="605B4BDA" w:rsidR="00C628A8" w:rsidRPr="00C628A8" w:rsidRDefault="00C628A8" w:rsidP="00C628A8">
            <w:pPr>
              <w:widowControl w:val="0"/>
              <w:spacing w:after="120"/>
              <w:ind w:firstLine="567"/>
              <w:rPr>
                <w:rFonts w:cs="GHEA Grapalat"/>
                <w:bCs/>
                <w:sz w:val="18"/>
                <w:szCs w:val="18"/>
              </w:rPr>
            </w:pPr>
            <w:r w:rsidRPr="00C628A8">
              <w:rPr>
                <w:rFonts w:cs="GHEA Grapalat"/>
                <w:bCs/>
                <w:sz w:val="18"/>
                <w:szCs w:val="18"/>
              </w:rPr>
              <w:t>Работы по демонтажу, перемещению в соседнее здание, сборке, монтажу и наладке холодильной камеры объемом 10 м</w:t>
            </w:r>
            <w:r w:rsidRPr="00C628A8">
              <w:rPr>
                <w:rFonts w:cs="GHEA Grapalat"/>
                <w:bCs/>
                <w:sz w:val="18"/>
                <w:szCs w:val="18"/>
                <w:vertAlign w:val="superscript"/>
              </w:rPr>
              <w:t>3</w:t>
            </w:r>
            <w:r w:rsidRPr="00C628A8">
              <w:rPr>
                <w:rFonts w:cs="GHEA Grapalat"/>
                <w:bCs/>
                <w:sz w:val="18"/>
                <w:szCs w:val="18"/>
              </w:rPr>
              <w:t xml:space="preserve">, габаритами 2750x2300x2300 мм (длина, ширина, высота), работающей от трехфазного тока 220/380 В 50 Гц, с системой безопасности для фиксации отклонений от температурного режима, расположенной по адресу: г. Ереван, ул. Д. </w:t>
            </w:r>
            <w:proofErr w:type="spellStart"/>
            <w:r w:rsidRPr="00C628A8">
              <w:rPr>
                <w:rFonts w:cs="GHEA Grapalat"/>
                <w:bCs/>
                <w:sz w:val="18"/>
                <w:szCs w:val="18"/>
              </w:rPr>
              <w:t>Маляна</w:t>
            </w:r>
            <w:proofErr w:type="spellEnd"/>
            <w:r w:rsidRPr="00C628A8">
              <w:rPr>
                <w:rFonts w:cs="GHEA Grapalat"/>
                <w:bCs/>
                <w:sz w:val="18"/>
                <w:szCs w:val="18"/>
              </w:rPr>
              <w:t>, д. 37. Работы должны быть выполнены в соответствии с техническими условиями, представленными заказчиком. Работы считаются завершенными, когда подрядчик сдает заказчику холодильные камеры в полностью рабочем состоянии.</w:t>
            </w:r>
          </w:p>
        </w:tc>
        <w:tc>
          <w:tcPr>
            <w:tcW w:w="842" w:type="dxa"/>
            <w:vAlign w:val="center"/>
          </w:tcPr>
          <w:p w14:paraId="7D79867F" w14:textId="2979E561" w:rsidR="00C628A8" w:rsidRDefault="00C628A8" w:rsidP="00C628A8">
            <w:pPr>
              <w:widowControl w:val="0"/>
              <w:spacing w:after="120"/>
              <w:rPr>
                <w:rFonts w:cs="GHEA Grapalat"/>
                <w:bCs/>
                <w:sz w:val="22"/>
              </w:rPr>
            </w:pPr>
            <w:r>
              <w:rPr>
                <w:rFonts w:cs="GHEA Grapalat"/>
                <w:bCs/>
                <w:sz w:val="22"/>
              </w:rPr>
              <w:t>Драм</w:t>
            </w:r>
          </w:p>
        </w:tc>
        <w:tc>
          <w:tcPr>
            <w:tcW w:w="992" w:type="dxa"/>
          </w:tcPr>
          <w:p w14:paraId="3A29A7A7" w14:textId="77777777" w:rsidR="00C628A8" w:rsidRPr="00F8360E" w:rsidRDefault="00C628A8" w:rsidP="00C628A8">
            <w:pPr>
              <w:widowControl w:val="0"/>
              <w:spacing w:after="120"/>
              <w:ind w:firstLine="567"/>
              <w:jc w:val="center"/>
              <w:rPr>
                <w:rFonts w:ascii="GHEA Grapalat" w:hAnsi="GHEA Grapalat"/>
                <w:sz w:val="16"/>
                <w:szCs w:val="16"/>
              </w:rPr>
            </w:pPr>
          </w:p>
        </w:tc>
        <w:tc>
          <w:tcPr>
            <w:tcW w:w="1288" w:type="dxa"/>
          </w:tcPr>
          <w:p w14:paraId="6B1192B3" w14:textId="77777777" w:rsidR="00C628A8" w:rsidRPr="00F8360E" w:rsidRDefault="00C628A8" w:rsidP="00C628A8">
            <w:pPr>
              <w:widowControl w:val="0"/>
              <w:spacing w:after="120"/>
              <w:ind w:firstLine="567"/>
              <w:jc w:val="center"/>
              <w:rPr>
                <w:rFonts w:ascii="GHEA Grapalat" w:hAnsi="GHEA Grapalat"/>
                <w:sz w:val="16"/>
                <w:szCs w:val="16"/>
              </w:rPr>
            </w:pPr>
          </w:p>
        </w:tc>
        <w:tc>
          <w:tcPr>
            <w:tcW w:w="860" w:type="dxa"/>
          </w:tcPr>
          <w:p w14:paraId="1C35BF7C" w14:textId="3B0BE2FD" w:rsidR="00C628A8" w:rsidRPr="00C628A8" w:rsidRDefault="00C628A8" w:rsidP="00C628A8">
            <w:pPr>
              <w:widowControl w:val="0"/>
              <w:spacing w:after="120"/>
              <w:jc w:val="center"/>
              <w:rPr>
                <w:rFonts w:ascii="GHEA Grapalat" w:hAnsi="GHEA Grapalat"/>
                <w:sz w:val="16"/>
                <w:szCs w:val="16"/>
                <w:lang w:val="hy-AM"/>
              </w:rPr>
            </w:pPr>
            <w:r>
              <w:rPr>
                <w:rFonts w:ascii="GHEA Grapalat" w:hAnsi="GHEA Grapalat"/>
                <w:sz w:val="16"/>
                <w:szCs w:val="16"/>
                <w:lang w:val="hy-AM"/>
              </w:rPr>
              <w:t>1</w:t>
            </w:r>
          </w:p>
        </w:tc>
        <w:tc>
          <w:tcPr>
            <w:tcW w:w="1651" w:type="dxa"/>
            <w:vAlign w:val="center"/>
          </w:tcPr>
          <w:p w14:paraId="1B4A7F17" w14:textId="77777777" w:rsidR="00C628A8" w:rsidRDefault="00C628A8" w:rsidP="00C628A8">
            <w:pPr>
              <w:jc w:val="center"/>
              <w:rPr>
                <w:bCs/>
                <w:color w:val="000000" w:themeColor="text1"/>
                <w:sz w:val="20"/>
                <w:szCs w:val="20"/>
                <w:lang w:val="hy-AM"/>
              </w:rPr>
            </w:pPr>
            <w:r>
              <w:rPr>
                <w:bCs/>
                <w:color w:val="000000" w:themeColor="text1"/>
                <w:sz w:val="20"/>
                <w:szCs w:val="20"/>
              </w:rPr>
              <w:t xml:space="preserve">г. </w:t>
            </w:r>
            <w:r w:rsidRPr="008A3273">
              <w:rPr>
                <w:bCs/>
                <w:color w:val="000000" w:themeColor="text1"/>
                <w:sz w:val="20"/>
                <w:szCs w:val="20"/>
                <w:lang w:val="hy-AM"/>
              </w:rPr>
              <w:t xml:space="preserve">Ереван, </w:t>
            </w:r>
          </w:p>
          <w:p w14:paraId="54FFC599" w14:textId="13FA4743" w:rsidR="00C628A8" w:rsidRPr="00F8360E" w:rsidRDefault="00C628A8" w:rsidP="00C628A8">
            <w:pPr>
              <w:widowControl w:val="0"/>
              <w:spacing w:after="120"/>
              <w:rPr>
                <w:rFonts w:ascii="GHEA Grapalat" w:hAnsi="GHEA Grapalat"/>
                <w:sz w:val="16"/>
                <w:szCs w:val="16"/>
              </w:rPr>
            </w:pPr>
            <w:r w:rsidRPr="008A3273">
              <w:rPr>
                <w:bCs/>
                <w:color w:val="000000" w:themeColor="text1"/>
                <w:sz w:val="20"/>
                <w:szCs w:val="20"/>
                <w:lang w:val="hy-AM"/>
              </w:rPr>
              <w:t>Д. Малян</w:t>
            </w:r>
            <w:r>
              <w:rPr>
                <w:bCs/>
                <w:color w:val="000000" w:themeColor="text1"/>
                <w:sz w:val="20"/>
                <w:szCs w:val="20"/>
              </w:rPr>
              <w:t>а</w:t>
            </w:r>
            <w:r w:rsidRPr="008A3273">
              <w:rPr>
                <w:bCs/>
                <w:color w:val="000000" w:themeColor="text1"/>
                <w:sz w:val="20"/>
                <w:szCs w:val="20"/>
                <w:lang w:val="hy-AM"/>
              </w:rPr>
              <w:t xml:space="preserve"> 37</w:t>
            </w:r>
          </w:p>
        </w:tc>
        <w:tc>
          <w:tcPr>
            <w:tcW w:w="1481" w:type="dxa"/>
            <w:vAlign w:val="center"/>
          </w:tcPr>
          <w:p w14:paraId="734C5858" w14:textId="038C87C5" w:rsidR="00C628A8" w:rsidRPr="00F8360E" w:rsidRDefault="00C628A8" w:rsidP="00C628A8">
            <w:pPr>
              <w:widowControl w:val="0"/>
              <w:spacing w:after="120"/>
              <w:ind w:firstLine="567"/>
              <w:jc w:val="center"/>
              <w:rPr>
                <w:rFonts w:ascii="GHEA Grapalat" w:hAnsi="GHEA Grapalat"/>
                <w:sz w:val="16"/>
                <w:szCs w:val="16"/>
              </w:rPr>
            </w:pPr>
            <w:r w:rsidRPr="008A3273">
              <w:rPr>
                <w:color w:val="000000" w:themeColor="text1"/>
                <w:sz w:val="20"/>
                <w:szCs w:val="20"/>
                <w:lang w:val="hy-AM"/>
              </w:rPr>
              <w:t xml:space="preserve">30 календарных дней </w:t>
            </w:r>
            <w:r>
              <w:rPr>
                <w:color w:val="000000" w:themeColor="text1"/>
                <w:sz w:val="20"/>
                <w:szCs w:val="20"/>
              </w:rPr>
              <w:t>п</w:t>
            </w:r>
            <w:r w:rsidRPr="008A3273">
              <w:rPr>
                <w:color w:val="000000" w:themeColor="text1"/>
                <w:sz w:val="20"/>
                <w:szCs w:val="20"/>
                <w:lang w:val="hy-AM"/>
              </w:rPr>
              <w:t xml:space="preserve">осле вступления в силу </w:t>
            </w:r>
          </w:p>
        </w:tc>
      </w:tr>
    </w:tbl>
    <w:p w14:paraId="2658733D" w14:textId="77777777" w:rsidR="00BB28C8" w:rsidRPr="009F3DC7" w:rsidRDefault="00BB28C8" w:rsidP="00BB28C8">
      <w:pPr>
        <w:widowControl w:val="0"/>
        <w:spacing w:after="160" w:line="360" w:lineRule="auto"/>
        <w:ind w:firstLine="567"/>
        <w:jc w:val="center"/>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B3D0ECE" w14:textId="77777777" w:rsidTr="003D2146">
        <w:trPr>
          <w:jc w:val="center"/>
        </w:trPr>
        <w:tc>
          <w:tcPr>
            <w:tcW w:w="4536" w:type="dxa"/>
          </w:tcPr>
          <w:p w14:paraId="2A49BCFC" w14:textId="77777777"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ЗАКАЗЧИК</w:t>
            </w:r>
          </w:p>
          <w:p w14:paraId="69E3D082" w14:textId="77777777"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w:t>
            </w:r>
          </w:p>
          <w:p w14:paraId="63C2F792" w14:textId="77777777"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49A08EE7" w14:textId="77777777"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c>
          <w:tcPr>
            <w:tcW w:w="760" w:type="dxa"/>
          </w:tcPr>
          <w:p w14:paraId="2F971F37" w14:textId="77777777" w:rsidR="00BB28C8" w:rsidRPr="009F3DC7" w:rsidRDefault="00BB28C8" w:rsidP="003D2146">
            <w:pPr>
              <w:widowControl w:val="0"/>
              <w:spacing w:after="160" w:line="360" w:lineRule="auto"/>
              <w:ind w:left="34"/>
              <w:jc w:val="center"/>
              <w:rPr>
                <w:rFonts w:ascii="GHEA Grapalat" w:hAnsi="GHEA Grapalat"/>
              </w:rPr>
            </w:pPr>
          </w:p>
        </w:tc>
        <w:tc>
          <w:tcPr>
            <w:tcW w:w="4343" w:type="dxa"/>
          </w:tcPr>
          <w:p w14:paraId="53955F04" w14:textId="77777777" w:rsidR="00BB28C8" w:rsidRPr="009F3DC7" w:rsidRDefault="00BB28C8" w:rsidP="003D2146">
            <w:pPr>
              <w:widowControl w:val="0"/>
              <w:spacing w:after="160" w:line="360" w:lineRule="auto"/>
              <w:ind w:left="34"/>
              <w:jc w:val="center"/>
              <w:rPr>
                <w:rFonts w:ascii="GHEA Grapalat" w:hAnsi="GHEA Grapalat" w:cs="Sylfaen"/>
                <w:b/>
                <w:bCs/>
              </w:rPr>
            </w:pPr>
            <w:r w:rsidRPr="009F3DC7">
              <w:rPr>
                <w:rFonts w:ascii="GHEA Grapalat" w:hAnsi="GHEA Grapalat"/>
                <w:b/>
              </w:rPr>
              <w:t>ИСПОЛНИТЕЛЬ</w:t>
            </w:r>
          </w:p>
          <w:p w14:paraId="246AF4B8" w14:textId="77777777" w:rsidR="00BB28C8" w:rsidRPr="00F34674" w:rsidRDefault="00BB28C8" w:rsidP="003D2146">
            <w:pPr>
              <w:widowControl w:val="0"/>
              <w:ind w:left="34"/>
              <w:jc w:val="center"/>
              <w:rPr>
                <w:rFonts w:ascii="GHEA Grapalat" w:hAnsi="GHEA Grapalat"/>
                <w:lang w:val="en-US"/>
              </w:rPr>
            </w:pPr>
            <w:r>
              <w:rPr>
                <w:rFonts w:ascii="GHEA Grapalat" w:hAnsi="GHEA Grapalat"/>
                <w:lang w:val="en-US"/>
              </w:rPr>
              <w:t>_________________________</w:t>
            </w:r>
          </w:p>
          <w:p w14:paraId="363B0FA2" w14:textId="77777777" w:rsidR="00BB28C8" w:rsidRPr="00F34674" w:rsidRDefault="00BB28C8" w:rsidP="003D2146">
            <w:pPr>
              <w:widowControl w:val="0"/>
              <w:spacing w:after="160" w:line="360" w:lineRule="auto"/>
              <w:ind w:left="34"/>
              <w:jc w:val="center"/>
              <w:rPr>
                <w:rFonts w:ascii="GHEA Grapalat" w:hAnsi="GHEA Grapalat"/>
                <w:vertAlign w:val="superscript"/>
              </w:rPr>
            </w:pPr>
            <w:r w:rsidRPr="00F34674">
              <w:rPr>
                <w:rFonts w:ascii="GHEA Grapalat" w:hAnsi="GHEA Grapalat"/>
                <w:vertAlign w:val="superscript"/>
              </w:rPr>
              <w:t>/подпись/</w:t>
            </w:r>
          </w:p>
          <w:p w14:paraId="12D39D0F" w14:textId="77777777" w:rsidR="00BB28C8" w:rsidRPr="009F3DC7" w:rsidRDefault="00BB28C8" w:rsidP="003D2146">
            <w:pPr>
              <w:widowControl w:val="0"/>
              <w:spacing w:after="160" w:line="360" w:lineRule="auto"/>
              <w:ind w:left="34"/>
              <w:jc w:val="center"/>
              <w:rPr>
                <w:rFonts w:ascii="GHEA Grapalat" w:hAnsi="GHEA Grapalat"/>
              </w:rPr>
            </w:pPr>
            <w:r w:rsidRPr="009F3DC7">
              <w:rPr>
                <w:rFonts w:ascii="GHEA Grapalat" w:hAnsi="GHEA Grapalat"/>
              </w:rPr>
              <w:t>М. П.</w:t>
            </w:r>
          </w:p>
        </w:tc>
      </w:tr>
    </w:tbl>
    <w:p w14:paraId="506DE42E" w14:textId="77777777" w:rsidR="00BB28C8" w:rsidRPr="009F3DC7" w:rsidRDefault="00BB28C8" w:rsidP="00BB28C8">
      <w:pPr>
        <w:widowControl w:val="0"/>
        <w:spacing w:after="160" w:line="360" w:lineRule="auto"/>
        <w:ind w:firstLine="567"/>
        <w:jc w:val="center"/>
        <w:rPr>
          <w:rFonts w:ascii="GHEA Grapalat" w:hAnsi="GHEA Grapalat"/>
        </w:rPr>
      </w:pPr>
      <w:r w:rsidRPr="009F3DC7">
        <w:rPr>
          <w:rFonts w:ascii="GHEA Grapalat" w:hAnsi="GHEA Grapalat"/>
        </w:rPr>
        <w:br w:type="page"/>
      </w:r>
    </w:p>
    <w:p w14:paraId="22D78F68"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lastRenderedPageBreak/>
        <w:t>Приложение № 2</w:t>
      </w:r>
    </w:p>
    <w:p w14:paraId="42A54254" w14:textId="77777777" w:rsidR="00BB28C8" w:rsidRPr="009F3DC7" w:rsidRDefault="00BB28C8" w:rsidP="00C628A8">
      <w:pPr>
        <w:widowControl w:val="0"/>
        <w:ind w:firstLine="562"/>
        <w:jc w:val="right"/>
        <w:rPr>
          <w:rFonts w:ascii="GHEA Grapalat" w:hAnsi="GHEA Grapalat"/>
          <w:i/>
        </w:rPr>
      </w:pPr>
      <w:r w:rsidRPr="009F3DC7">
        <w:rPr>
          <w:rFonts w:ascii="GHEA Grapalat" w:hAnsi="GHEA Grapalat"/>
          <w:i/>
        </w:rPr>
        <w:t xml:space="preserve">к Договору под кодом </w:t>
      </w:r>
      <w:r w:rsidRPr="00EF1C40">
        <w:rPr>
          <w:rFonts w:ascii="GHEA Grapalat" w:hAnsi="GHEA Grapala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58EE572C"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6B76877F" w14:textId="77777777" w:rsidR="00EC325C" w:rsidRDefault="00BB28C8" w:rsidP="00EC325C">
      <w:pPr>
        <w:widowControl w:val="0"/>
        <w:spacing w:line="360" w:lineRule="auto"/>
        <w:ind w:firstLine="562"/>
        <w:jc w:val="center"/>
        <w:rPr>
          <w:rFonts w:ascii="GHEA Grapalat" w:hAnsi="GHEA Grapalat"/>
          <w:lang w:val="hy-AM"/>
        </w:rPr>
      </w:pPr>
      <w:r>
        <w:rPr>
          <w:rFonts w:ascii="GHEA Grapalat" w:hAnsi="GHEA Grapalat"/>
        </w:rPr>
        <w:t>ГРАФИК ОПЛАТЫ</w:t>
      </w:r>
      <w:r>
        <w:rPr>
          <w:rStyle w:val="af6"/>
          <w:rFonts w:ascii="GHEA Grapalat" w:hAnsi="GHEA Grapalat"/>
        </w:rPr>
        <w:footnoteReference w:customMarkFollows="1" w:id="16"/>
        <w:t>*</w:t>
      </w:r>
      <w:r w:rsidR="00EC325C">
        <w:rPr>
          <w:rFonts w:ascii="GHEA Grapalat" w:hAnsi="GHEA Grapalat"/>
          <w:lang w:val="hy-AM"/>
        </w:rPr>
        <w:t xml:space="preserve">   </w:t>
      </w:r>
    </w:p>
    <w:p w14:paraId="08065951" w14:textId="1B24BD15" w:rsidR="00BB28C8" w:rsidRPr="009F3DC7" w:rsidRDefault="00BB28C8" w:rsidP="00EC325C">
      <w:pPr>
        <w:widowControl w:val="0"/>
        <w:spacing w:line="360" w:lineRule="auto"/>
        <w:ind w:firstLine="562"/>
        <w:jc w:val="right"/>
        <w:rPr>
          <w:rFonts w:ascii="GHEA Grapalat" w:hAnsi="GHEA Grapalat"/>
        </w:rPr>
      </w:pPr>
      <w:r w:rsidRPr="009F3DC7">
        <w:rPr>
          <w:rFonts w:ascii="GHEA Grapalat" w:hAnsi="GHEA Grapalat"/>
        </w:rPr>
        <w:t>драмов РА</w:t>
      </w:r>
    </w:p>
    <w:tbl>
      <w:tblPr>
        <w:tblW w:w="15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1"/>
        <w:gridCol w:w="1989"/>
        <w:gridCol w:w="3082"/>
        <w:gridCol w:w="1434"/>
        <w:gridCol w:w="633"/>
        <w:gridCol w:w="719"/>
        <w:gridCol w:w="514"/>
        <w:gridCol w:w="628"/>
        <w:gridCol w:w="598"/>
        <w:gridCol w:w="10"/>
        <w:gridCol w:w="557"/>
        <w:gridCol w:w="203"/>
        <w:gridCol w:w="364"/>
        <w:gridCol w:w="567"/>
        <w:gridCol w:w="709"/>
        <w:gridCol w:w="644"/>
        <w:gridCol w:w="851"/>
        <w:gridCol w:w="658"/>
        <w:gridCol w:w="550"/>
        <w:gridCol w:w="195"/>
      </w:tblGrid>
      <w:tr w:rsidR="00BB28C8" w:rsidRPr="00D25446" w14:paraId="07CC6188" w14:textId="77777777" w:rsidTr="00C628A8">
        <w:trPr>
          <w:trHeight w:val="326"/>
          <w:jc w:val="center"/>
        </w:trPr>
        <w:tc>
          <w:tcPr>
            <w:tcW w:w="15996" w:type="dxa"/>
            <w:gridSpan w:val="20"/>
            <w:vAlign w:val="center"/>
          </w:tcPr>
          <w:p w14:paraId="769D3377" w14:textId="77777777" w:rsidR="00BB28C8" w:rsidRPr="00D25446" w:rsidRDefault="00BB28C8" w:rsidP="003D2146">
            <w:pPr>
              <w:widowControl w:val="0"/>
              <w:spacing w:after="120"/>
              <w:jc w:val="center"/>
              <w:rPr>
                <w:rFonts w:ascii="GHEA Grapalat" w:hAnsi="GHEA Grapalat"/>
                <w:sz w:val="16"/>
                <w:szCs w:val="16"/>
              </w:rPr>
            </w:pPr>
            <w:r w:rsidRPr="00D25446">
              <w:rPr>
                <w:rFonts w:ascii="GHEA Grapalat" w:hAnsi="GHEA Grapalat"/>
                <w:sz w:val="16"/>
                <w:szCs w:val="16"/>
              </w:rPr>
              <w:t>Работа</w:t>
            </w:r>
          </w:p>
        </w:tc>
      </w:tr>
      <w:tr w:rsidR="00BB28C8" w:rsidRPr="00D25446" w14:paraId="6DABA8C5" w14:textId="77777777" w:rsidTr="00EC325C">
        <w:trPr>
          <w:trHeight w:val="1025"/>
          <w:jc w:val="center"/>
        </w:trPr>
        <w:tc>
          <w:tcPr>
            <w:tcW w:w="1091" w:type="dxa"/>
            <w:vAlign w:val="center"/>
          </w:tcPr>
          <w:p w14:paraId="46C65747" w14:textId="77777777" w:rsidR="00BB28C8" w:rsidRPr="00D25446"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номер предусмотренного приглашением лота</w:t>
            </w:r>
          </w:p>
        </w:tc>
        <w:tc>
          <w:tcPr>
            <w:tcW w:w="1989" w:type="dxa"/>
            <w:vAlign w:val="center"/>
          </w:tcPr>
          <w:p w14:paraId="420F1376" w14:textId="77777777" w:rsidR="00BB28C8" w:rsidRPr="00D25446" w:rsidRDefault="00BB28C8" w:rsidP="003D2146">
            <w:pPr>
              <w:widowControl w:val="0"/>
              <w:spacing w:after="120"/>
              <w:ind w:left="-54" w:right="-108"/>
              <w:jc w:val="center"/>
              <w:rPr>
                <w:rFonts w:ascii="GHEA Grapalat" w:hAnsi="GHEA Grapalat"/>
                <w:sz w:val="16"/>
                <w:szCs w:val="16"/>
              </w:rPr>
            </w:pPr>
            <w:r w:rsidRPr="00D25446">
              <w:rPr>
                <w:rFonts w:ascii="GHEA Grapalat" w:hAnsi="GHEA Grapalat"/>
                <w:sz w:val="16"/>
                <w:szCs w:val="16"/>
              </w:rPr>
              <w:t>промежуточный код, предусмотренный планом закупок по классификации ЕЗК (CPV)</w:t>
            </w:r>
          </w:p>
        </w:tc>
        <w:tc>
          <w:tcPr>
            <w:tcW w:w="4516" w:type="dxa"/>
            <w:gridSpan w:val="2"/>
            <w:vAlign w:val="center"/>
          </w:tcPr>
          <w:p w14:paraId="576A7972" w14:textId="77777777" w:rsidR="00BB28C8" w:rsidRPr="00D25446" w:rsidRDefault="00BB28C8" w:rsidP="003D2146">
            <w:pPr>
              <w:widowControl w:val="0"/>
              <w:spacing w:after="120"/>
              <w:ind w:left="-108" w:right="-94"/>
              <w:jc w:val="center"/>
              <w:rPr>
                <w:rFonts w:ascii="GHEA Grapalat" w:hAnsi="GHEA Grapalat"/>
                <w:sz w:val="16"/>
                <w:szCs w:val="16"/>
              </w:rPr>
            </w:pPr>
            <w:r w:rsidRPr="00D25446">
              <w:rPr>
                <w:rFonts w:ascii="GHEA Grapalat" w:hAnsi="GHEA Grapalat"/>
                <w:sz w:val="16"/>
                <w:szCs w:val="16"/>
              </w:rPr>
              <w:t>наименование</w:t>
            </w:r>
          </w:p>
        </w:tc>
        <w:tc>
          <w:tcPr>
            <w:tcW w:w="8400" w:type="dxa"/>
            <w:gridSpan w:val="16"/>
            <w:vAlign w:val="center"/>
          </w:tcPr>
          <w:p w14:paraId="2AC1F39D" w14:textId="77777777" w:rsidR="00BB28C8" w:rsidRPr="00562671" w:rsidRDefault="00BB28C8" w:rsidP="003D2146">
            <w:pPr>
              <w:widowControl w:val="0"/>
              <w:spacing w:after="120"/>
              <w:ind w:left="-43"/>
              <w:jc w:val="center"/>
              <w:rPr>
                <w:rFonts w:ascii="GHEA Grapalat" w:hAnsi="GHEA Grapalat"/>
                <w:sz w:val="16"/>
                <w:szCs w:val="16"/>
              </w:rPr>
            </w:pPr>
            <w:r w:rsidRPr="00D25446">
              <w:rPr>
                <w:rFonts w:ascii="GHEA Grapalat" w:hAnsi="GHEA Grapalat"/>
                <w:sz w:val="16"/>
                <w:szCs w:val="16"/>
              </w:rPr>
              <w:t>Оплату работы предусматривается произвести в 20 г., по месяцам, в том числе</w:t>
            </w:r>
            <w:r>
              <w:rPr>
                <w:rStyle w:val="af6"/>
                <w:rFonts w:ascii="GHEA Grapalat" w:hAnsi="GHEA Grapalat"/>
                <w:sz w:val="16"/>
                <w:szCs w:val="16"/>
              </w:rPr>
              <w:footnoteReference w:customMarkFollows="1" w:id="17"/>
              <w:t>**</w:t>
            </w:r>
          </w:p>
        </w:tc>
      </w:tr>
      <w:tr w:rsidR="00BB28C8" w:rsidRPr="00D25446" w14:paraId="1569716B" w14:textId="77777777" w:rsidTr="00C628A8">
        <w:trPr>
          <w:cantSplit/>
          <w:trHeight w:val="746"/>
          <w:jc w:val="center"/>
        </w:trPr>
        <w:tc>
          <w:tcPr>
            <w:tcW w:w="1091" w:type="dxa"/>
            <w:vAlign w:val="center"/>
          </w:tcPr>
          <w:p w14:paraId="6D768C7E" w14:textId="77777777" w:rsidR="00BB28C8" w:rsidRPr="00D25446" w:rsidRDefault="00BB28C8" w:rsidP="003D2146">
            <w:pPr>
              <w:widowControl w:val="0"/>
              <w:spacing w:after="120"/>
              <w:ind w:left="-43"/>
              <w:jc w:val="center"/>
              <w:rPr>
                <w:rFonts w:ascii="GHEA Grapalat" w:hAnsi="GHEA Grapalat"/>
                <w:sz w:val="16"/>
                <w:szCs w:val="16"/>
              </w:rPr>
            </w:pPr>
          </w:p>
        </w:tc>
        <w:tc>
          <w:tcPr>
            <w:tcW w:w="1989" w:type="dxa"/>
            <w:vAlign w:val="center"/>
          </w:tcPr>
          <w:p w14:paraId="77F8B295" w14:textId="77777777" w:rsidR="00BB28C8" w:rsidRPr="00D25446" w:rsidRDefault="00BB28C8" w:rsidP="003D2146">
            <w:pPr>
              <w:widowControl w:val="0"/>
              <w:spacing w:after="120"/>
              <w:ind w:left="-43"/>
              <w:jc w:val="center"/>
              <w:rPr>
                <w:rFonts w:ascii="GHEA Grapalat" w:hAnsi="GHEA Grapalat"/>
                <w:sz w:val="16"/>
                <w:szCs w:val="16"/>
              </w:rPr>
            </w:pPr>
          </w:p>
        </w:tc>
        <w:tc>
          <w:tcPr>
            <w:tcW w:w="4516" w:type="dxa"/>
            <w:gridSpan w:val="2"/>
            <w:vAlign w:val="center"/>
          </w:tcPr>
          <w:p w14:paraId="1AE8053A" w14:textId="77777777" w:rsidR="00BB28C8" w:rsidRPr="00D25446" w:rsidRDefault="00BB28C8" w:rsidP="003D2146">
            <w:pPr>
              <w:widowControl w:val="0"/>
              <w:spacing w:after="120"/>
              <w:ind w:left="-43"/>
              <w:jc w:val="center"/>
              <w:rPr>
                <w:rFonts w:ascii="GHEA Grapalat" w:hAnsi="GHEA Grapalat"/>
                <w:sz w:val="16"/>
                <w:szCs w:val="16"/>
              </w:rPr>
            </w:pPr>
          </w:p>
        </w:tc>
        <w:tc>
          <w:tcPr>
            <w:tcW w:w="633" w:type="dxa"/>
            <w:vAlign w:val="center"/>
          </w:tcPr>
          <w:p w14:paraId="521D48BA"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январь</w:t>
            </w:r>
          </w:p>
        </w:tc>
        <w:tc>
          <w:tcPr>
            <w:tcW w:w="719" w:type="dxa"/>
            <w:vAlign w:val="center"/>
          </w:tcPr>
          <w:p w14:paraId="487BEC6C"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февраль</w:t>
            </w:r>
          </w:p>
        </w:tc>
        <w:tc>
          <w:tcPr>
            <w:tcW w:w="514" w:type="dxa"/>
            <w:vAlign w:val="center"/>
          </w:tcPr>
          <w:p w14:paraId="5529D7C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март</w:t>
            </w:r>
          </w:p>
        </w:tc>
        <w:tc>
          <w:tcPr>
            <w:tcW w:w="628" w:type="dxa"/>
            <w:vAlign w:val="center"/>
          </w:tcPr>
          <w:p w14:paraId="4148DB3E" w14:textId="77777777" w:rsidR="00BB28C8" w:rsidRPr="00D25446" w:rsidRDefault="00BB28C8" w:rsidP="003D2146">
            <w:pPr>
              <w:widowControl w:val="0"/>
              <w:spacing w:after="120"/>
              <w:ind w:left="-108" w:right="-136"/>
              <w:jc w:val="center"/>
              <w:rPr>
                <w:rFonts w:ascii="GHEA Grapalat" w:hAnsi="GHEA Grapalat" w:cs="Sylfaen"/>
                <w:sz w:val="16"/>
                <w:szCs w:val="16"/>
              </w:rPr>
            </w:pPr>
            <w:r w:rsidRPr="00D25446">
              <w:rPr>
                <w:rFonts w:ascii="GHEA Grapalat" w:hAnsi="GHEA Grapalat"/>
                <w:sz w:val="16"/>
                <w:szCs w:val="16"/>
              </w:rPr>
              <w:t>апрель</w:t>
            </w:r>
          </w:p>
        </w:tc>
        <w:tc>
          <w:tcPr>
            <w:tcW w:w="598" w:type="dxa"/>
            <w:vAlign w:val="center"/>
          </w:tcPr>
          <w:p w14:paraId="230FB876"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май</w:t>
            </w:r>
          </w:p>
        </w:tc>
        <w:tc>
          <w:tcPr>
            <w:tcW w:w="567" w:type="dxa"/>
            <w:gridSpan w:val="2"/>
            <w:vAlign w:val="center"/>
          </w:tcPr>
          <w:p w14:paraId="2D243FAA"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июнь</w:t>
            </w:r>
          </w:p>
        </w:tc>
        <w:tc>
          <w:tcPr>
            <w:tcW w:w="567" w:type="dxa"/>
            <w:gridSpan w:val="2"/>
            <w:vAlign w:val="center"/>
          </w:tcPr>
          <w:p w14:paraId="62AB2A75"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июль </w:t>
            </w:r>
          </w:p>
        </w:tc>
        <w:tc>
          <w:tcPr>
            <w:tcW w:w="567" w:type="dxa"/>
            <w:vAlign w:val="center"/>
          </w:tcPr>
          <w:p w14:paraId="5B88B23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август</w:t>
            </w:r>
          </w:p>
        </w:tc>
        <w:tc>
          <w:tcPr>
            <w:tcW w:w="709" w:type="dxa"/>
            <w:vAlign w:val="center"/>
          </w:tcPr>
          <w:p w14:paraId="26295DB8"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 xml:space="preserve">сентябрь </w:t>
            </w:r>
          </w:p>
        </w:tc>
        <w:tc>
          <w:tcPr>
            <w:tcW w:w="644" w:type="dxa"/>
            <w:vAlign w:val="center"/>
          </w:tcPr>
          <w:p w14:paraId="1BFD13BE"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октябрь</w:t>
            </w:r>
          </w:p>
        </w:tc>
        <w:tc>
          <w:tcPr>
            <w:tcW w:w="851" w:type="dxa"/>
            <w:vAlign w:val="center"/>
          </w:tcPr>
          <w:p w14:paraId="56EB26D4"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ноябрь</w:t>
            </w:r>
          </w:p>
        </w:tc>
        <w:tc>
          <w:tcPr>
            <w:tcW w:w="658" w:type="dxa"/>
            <w:vAlign w:val="center"/>
          </w:tcPr>
          <w:p w14:paraId="163D85CF" w14:textId="77777777" w:rsidR="00BB28C8" w:rsidRPr="00D25446" w:rsidRDefault="00BB28C8" w:rsidP="003D2146">
            <w:pPr>
              <w:widowControl w:val="0"/>
              <w:spacing w:after="120"/>
              <w:ind w:left="-108" w:right="-136"/>
              <w:jc w:val="center"/>
              <w:rPr>
                <w:rFonts w:ascii="GHEA Grapalat" w:hAnsi="GHEA Grapalat"/>
                <w:sz w:val="16"/>
                <w:szCs w:val="16"/>
              </w:rPr>
            </w:pPr>
            <w:r w:rsidRPr="00D25446">
              <w:rPr>
                <w:rFonts w:ascii="GHEA Grapalat" w:hAnsi="GHEA Grapalat"/>
                <w:sz w:val="16"/>
                <w:szCs w:val="16"/>
              </w:rPr>
              <w:t>декабрь</w:t>
            </w:r>
          </w:p>
        </w:tc>
        <w:tc>
          <w:tcPr>
            <w:tcW w:w="745" w:type="dxa"/>
            <w:gridSpan w:val="2"/>
            <w:vAlign w:val="center"/>
          </w:tcPr>
          <w:p w14:paraId="5143142A" w14:textId="77777777" w:rsidR="00BB28C8" w:rsidRPr="00D25446" w:rsidRDefault="00BB28C8" w:rsidP="003D2146">
            <w:pPr>
              <w:widowControl w:val="0"/>
              <w:spacing w:after="120"/>
              <w:ind w:left="-108" w:right="-136"/>
              <w:jc w:val="center"/>
              <w:rPr>
                <w:rFonts w:ascii="GHEA Grapalat" w:hAnsi="GHEA Grapalat"/>
                <w:sz w:val="16"/>
                <w:szCs w:val="16"/>
                <w:lang w:val="en-US"/>
              </w:rPr>
            </w:pPr>
            <w:r w:rsidRPr="00D25446">
              <w:rPr>
                <w:rFonts w:ascii="GHEA Grapalat" w:hAnsi="GHEA Grapalat"/>
                <w:sz w:val="16"/>
                <w:szCs w:val="16"/>
              </w:rPr>
              <w:t>Всего</w:t>
            </w:r>
          </w:p>
        </w:tc>
      </w:tr>
      <w:tr w:rsidR="00C628A8" w:rsidRPr="00D25446" w14:paraId="659AB7ED" w14:textId="77777777" w:rsidTr="00C628A8">
        <w:trPr>
          <w:cantSplit/>
          <w:trHeight w:val="431"/>
          <w:jc w:val="center"/>
        </w:trPr>
        <w:tc>
          <w:tcPr>
            <w:tcW w:w="1091" w:type="dxa"/>
            <w:vAlign w:val="center"/>
          </w:tcPr>
          <w:p w14:paraId="0930C767" w14:textId="5356CD87"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rPr>
              <w:t>1</w:t>
            </w:r>
          </w:p>
        </w:tc>
        <w:tc>
          <w:tcPr>
            <w:tcW w:w="1989" w:type="dxa"/>
            <w:vAlign w:val="center"/>
          </w:tcPr>
          <w:p w14:paraId="4417A915"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45331116/1</w:t>
            </w:r>
          </w:p>
          <w:p w14:paraId="2F5E705E" w14:textId="77777777" w:rsidR="00C628A8" w:rsidRPr="00D25446" w:rsidRDefault="00C628A8" w:rsidP="00C628A8">
            <w:pPr>
              <w:widowControl w:val="0"/>
              <w:spacing w:after="120"/>
              <w:ind w:left="-43"/>
              <w:jc w:val="center"/>
              <w:rPr>
                <w:rFonts w:ascii="GHEA Grapalat" w:hAnsi="GHEA Grapalat"/>
                <w:sz w:val="16"/>
                <w:szCs w:val="16"/>
              </w:rPr>
            </w:pPr>
          </w:p>
        </w:tc>
        <w:tc>
          <w:tcPr>
            <w:tcW w:w="4516" w:type="dxa"/>
            <w:gridSpan w:val="2"/>
          </w:tcPr>
          <w:p w14:paraId="55099798" w14:textId="43EFFEED" w:rsidR="00C628A8" w:rsidRPr="00D25446" w:rsidRDefault="00C628A8" w:rsidP="00C628A8">
            <w:pPr>
              <w:widowControl w:val="0"/>
              <w:spacing w:after="120"/>
              <w:ind w:left="-43"/>
              <w:jc w:val="center"/>
              <w:rPr>
                <w:rFonts w:ascii="GHEA Grapalat" w:hAnsi="GHEA Grapalat"/>
                <w:sz w:val="16"/>
                <w:szCs w:val="16"/>
              </w:rPr>
            </w:pPr>
            <w:r w:rsidRPr="00E41D48">
              <w:t>Монтаж, установка и пусконаладочные работы холодильных камер 1</w:t>
            </w:r>
          </w:p>
        </w:tc>
        <w:tc>
          <w:tcPr>
            <w:tcW w:w="633" w:type="dxa"/>
            <w:vAlign w:val="center"/>
          </w:tcPr>
          <w:p w14:paraId="6C098D10" w14:textId="52B00CDC" w:rsidR="00C628A8" w:rsidRPr="00D25446" w:rsidRDefault="00C628A8" w:rsidP="00C628A8">
            <w:pPr>
              <w:widowControl w:val="0"/>
              <w:spacing w:after="120"/>
              <w:ind w:left="-43"/>
              <w:jc w:val="center"/>
              <w:rPr>
                <w:rFonts w:ascii="GHEA Grapalat" w:hAnsi="GHEA Grapalat"/>
                <w:sz w:val="16"/>
                <w:szCs w:val="16"/>
              </w:rPr>
            </w:pPr>
          </w:p>
        </w:tc>
        <w:tc>
          <w:tcPr>
            <w:tcW w:w="719" w:type="dxa"/>
            <w:vAlign w:val="center"/>
          </w:tcPr>
          <w:p w14:paraId="45759FC4" w14:textId="50AB3228" w:rsidR="00C628A8" w:rsidRPr="00D25446" w:rsidRDefault="00C628A8" w:rsidP="00C628A8">
            <w:pPr>
              <w:widowControl w:val="0"/>
              <w:spacing w:after="120"/>
              <w:ind w:left="-43"/>
              <w:jc w:val="center"/>
              <w:rPr>
                <w:rFonts w:ascii="GHEA Grapalat" w:hAnsi="GHEA Grapalat"/>
                <w:sz w:val="16"/>
                <w:szCs w:val="16"/>
              </w:rPr>
            </w:pPr>
          </w:p>
        </w:tc>
        <w:tc>
          <w:tcPr>
            <w:tcW w:w="514" w:type="dxa"/>
            <w:vAlign w:val="center"/>
          </w:tcPr>
          <w:p w14:paraId="4C7EECE8" w14:textId="759ADA07" w:rsidR="00C628A8" w:rsidRPr="00D25446" w:rsidRDefault="00C628A8" w:rsidP="00C628A8">
            <w:pPr>
              <w:widowControl w:val="0"/>
              <w:spacing w:after="120"/>
              <w:ind w:left="-43"/>
              <w:jc w:val="center"/>
              <w:rPr>
                <w:rFonts w:ascii="GHEA Grapalat" w:hAnsi="GHEA Grapalat" w:cs="Arial"/>
                <w:sz w:val="16"/>
                <w:szCs w:val="16"/>
              </w:rPr>
            </w:pPr>
          </w:p>
        </w:tc>
        <w:tc>
          <w:tcPr>
            <w:tcW w:w="628" w:type="dxa"/>
            <w:vAlign w:val="center"/>
          </w:tcPr>
          <w:p w14:paraId="3C535DCB" w14:textId="6D2312F3" w:rsidR="00C628A8" w:rsidRPr="00D25446" w:rsidRDefault="00C628A8" w:rsidP="00C628A8">
            <w:pPr>
              <w:widowControl w:val="0"/>
              <w:spacing w:after="120"/>
              <w:ind w:left="-43"/>
              <w:jc w:val="center"/>
              <w:rPr>
                <w:rFonts w:ascii="GHEA Grapalat" w:hAnsi="GHEA Grapalat" w:cs="Arial"/>
                <w:sz w:val="16"/>
                <w:szCs w:val="16"/>
              </w:rPr>
            </w:pPr>
          </w:p>
        </w:tc>
        <w:tc>
          <w:tcPr>
            <w:tcW w:w="598" w:type="dxa"/>
            <w:vAlign w:val="center"/>
          </w:tcPr>
          <w:p w14:paraId="65420298" w14:textId="54160DFA" w:rsidR="00C628A8" w:rsidRPr="00D25446" w:rsidRDefault="00C628A8" w:rsidP="00C628A8">
            <w:pPr>
              <w:widowControl w:val="0"/>
              <w:spacing w:after="120"/>
              <w:ind w:left="-43"/>
              <w:jc w:val="center"/>
              <w:rPr>
                <w:rFonts w:ascii="GHEA Grapalat" w:hAnsi="GHEA Grapalat" w:cs="Arial"/>
                <w:sz w:val="16"/>
                <w:szCs w:val="16"/>
              </w:rPr>
            </w:pPr>
          </w:p>
        </w:tc>
        <w:tc>
          <w:tcPr>
            <w:tcW w:w="567" w:type="dxa"/>
            <w:gridSpan w:val="2"/>
            <w:vAlign w:val="center"/>
          </w:tcPr>
          <w:p w14:paraId="306A76DC" w14:textId="6E6C8422" w:rsidR="00C628A8" w:rsidRPr="00D25446" w:rsidRDefault="00C628A8" w:rsidP="00C628A8">
            <w:pPr>
              <w:widowControl w:val="0"/>
              <w:spacing w:after="120"/>
              <w:ind w:left="-43"/>
              <w:jc w:val="center"/>
              <w:rPr>
                <w:rFonts w:ascii="GHEA Grapalat" w:hAnsi="GHEA Grapalat" w:cs="Arial"/>
                <w:sz w:val="16"/>
                <w:szCs w:val="16"/>
              </w:rPr>
            </w:pPr>
          </w:p>
        </w:tc>
        <w:tc>
          <w:tcPr>
            <w:tcW w:w="567" w:type="dxa"/>
            <w:gridSpan w:val="2"/>
            <w:vAlign w:val="center"/>
          </w:tcPr>
          <w:p w14:paraId="7F5E9023" w14:textId="46560E39" w:rsidR="00C628A8" w:rsidRPr="00D25446" w:rsidRDefault="00C628A8" w:rsidP="00C628A8">
            <w:pPr>
              <w:widowControl w:val="0"/>
              <w:spacing w:after="120"/>
              <w:ind w:left="-43"/>
              <w:jc w:val="center"/>
              <w:rPr>
                <w:rFonts w:ascii="GHEA Grapalat" w:hAnsi="GHEA Grapalat" w:cs="Arial"/>
                <w:sz w:val="16"/>
                <w:szCs w:val="16"/>
              </w:rPr>
            </w:pPr>
          </w:p>
        </w:tc>
        <w:tc>
          <w:tcPr>
            <w:tcW w:w="567" w:type="dxa"/>
            <w:vAlign w:val="center"/>
          </w:tcPr>
          <w:p w14:paraId="69CC9416" w14:textId="7D3DC907" w:rsidR="00C628A8" w:rsidRPr="00D25446" w:rsidRDefault="00C628A8" w:rsidP="00C628A8">
            <w:pPr>
              <w:widowControl w:val="0"/>
              <w:spacing w:after="120"/>
              <w:ind w:left="-43"/>
              <w:jc w:val="center"/>
              <w:rPr>
                <w:rFonts w:ascii="GHEA Grapalat" w:hAnsi="GHEA Grapalat" w:cs="Arial"/>
                <w:sz w:val="16"/>
                <w:szCs w:val="16"/>
              </w:rPr>
            </w:pPr>
          </w:p>
        </w:tc>
        <w:tc>
          <w:tcPr>
            <w:tcW w:w="709" w:type="dxa"/>
            <w:vAlign w:val="center"/>
          </w:tcPr>
          <w:p w14:paraId="6859F61E" w14:textId="588B90C5" w:rsidR="00C628A8" w:rsidRPr="00D25446" w:rsidRDefault="00C628A8" w:rsidP="00C628A8">
            <w:pPr>
              <w:widowControl w:val="0"/>
              <w:spacing w:after="120"/>
              <w:ind w:left="-43"/>
              <w:jc w:val="center"/>
              <w:rPr>
                <w:rFonts w:ascii="GHEA Grapalat" w:hAnsi="GHEA Grapalat" w:cs="Arial"/>
                <w:sz w:val="16"/>
                <w:szCs w:val="16"/>
              </w:rPr>
            </w:pPr>
          </w:p>
        </w:tc>
        <w:tc>
          <w:tcPr>
            <w:tcW w:w="644" w:type="dxa"/>
            <w:vAlign w:val="center"/>
          </w:tcPr>
          <w:p w14:paraId="5E43CCD7" w14:textId="6FC91A5E" w:rsidR="00C628A8" w:rsidRPr="00D25446" w:rsidRDefault="00C628A8" w:rsidP="00C628A8">
            <w:pPr>
              <w:widowControl w:val="0"/>
              <w:spacing w:after="120"/>
              <w:ind w:left="-43"/>
              <w:jc w:val="center"/>
              <w:rPr>
                <w:rFonts w:ascii="GHEA Grapalat" w:hAnsi="GHEA Grapalat" w:cs="Arial"/>
                <w:sz w:val="16"/>
                <w:szCs w:val="16"/>
              </w:rPr>
            </w:pPr>
            <w:r>
              <w:rPr>
                <w:rFonts w:ascii="GHEA Grapalat" w:hAnsi="GHEA Grapalat"/>
                <w:sz w:val="20"/>
                <w:lang w:val="pt-BR"/>
              </w:rPr>
              <w:t>100</w:t>
            </w:r>
            <w:r w:rsidRPr="00E6597C">
              <w:rPr>
                <w:rFonts w:ascii="GHEA Grapalat" w:hAnsi="GHEA Grapalat"/>
                <w:sz w:val="20"/>
                <w:lang w:val="pt-BR"/>
              </w:rPr>
              <w:t>%</w:t>
            </w:r>
          </w:p>
        </w:tc>
        <w:tc>
          <w:tcPr>
            <w:tcW w:w="851" w:type="dxa"/>
            <w:vAlign w:val="center"/>
          </w:tcPr>
          <w:p w14:paraId="6A163C2E" w14:textId="19899642" w:rsidR="00C628A8" w:rsidRPr="00D25446" w:rsidRDefault="00C628A8" w:rsidP="00C628A8">
            <w:pPr>
              <w:widowControl w:val="0"/>
              <w:spacing w:after="120"/>
              <w:ind w:left="-43"/>
              <w:jc w:val="center"/>
              <w:rPr>
                <w:rFonts w:ascii="GHEA Grapalat" w:hAnsi="GHEA Grapalat" w:cs="Arial"/>
                <w:sz w:val="16"/>
                <w:szCs w:val="16"/>
              </w:rPr>
            </w:pPr>
            <w:r>
              <w:rPr>
                <w:rFonts w:ascii="GHEA Grapalat" w:hAnsi="GHEA Grapalat"/>
                <w:sz w:val="20"/>
                <w:lang w:val="pt-BR"/>
              </w:rPr>
              <w:t>100</w:t>
            </w:r>
            <w:r w:rsidRPr="00E6597C">
              <w:rPr>
                <w:rFonts w:ascii="GHEA Grapalat" w:hAnsi="GHEA Grapalat"/>
                <w:sz w:val="20"/>
                <w:lang w:val="pt-BR"/>
              </w:rPr>
              <w:t xml:space="preserve"> %</w:t>
            </w:r>
          </w:p>
        </w:tc>
        <w:tc>
          <w:tcPr>
            <w:tcW w:w="658" w:type="dxa"/>
            <w:vAlign w:val="center"/>
          </w:tcPr>
          <w:p w14:paraId="720F9603" w14:textId="5AEE8D5E" w:rsidR="00C628A8" w:rsidRPr="00D25446" w:rsidRDefault="00C628A8" w:rsidP="00C628A8">
            <w:pPr>
              <w:widowControl w:val="0"/>
              <w:spacing w:after="120"/>
              <w:ind w:left="-43"/>
              <w:jc w:val="center"/>
              <w:rPr>
                <w:rFonts w:ascii="GHEA Grapalat" w:hAnsi="GHEA Grapalat" w:cs="Arial"/>
                <w:sz w:val="16"/>
                <w:szCs w:val="16"/>
              </w:rPr>
            </w:pPr>
            <w:r>
              <w:rPr>
                <w:rFonts w:ascii="GHEA Grapalat" w:hAnsi="GHEA Grapalat"/>
                <w:sz w:val="20"/>
                <w:lang w:val="pt-BR"/>
              </w:rPr>
              <w:t>100</w:t>
            </w:r>
            <w:r w:rsidRPr="00E6597C">
              <w:rPr>
                <w:rFonts w:ascii="GHEA Grapalat" w:hAnsi="GHEA Grapalat"/>
                <w:sz w:val="20"/>
                <w:lang w:val="pt-BR"/>
              </w:rPr>
              <w:t>%</w:t>
            </w:r>
          </w:p>
        </w:tc>
        <w:tc>
          <w:tcPr>
            <w:tcW w:w="745" w:type="dxa"/>
            <w:gridSpan w:val="2"/>
            <w:vAlign w:val="center"/>
          </w:tcPr>
          <w:p w14:paraId="5AFAE11B" w14:textId="2B25D4B6" w:rsidR="00C628A8" w:rsidRPr="00D25446" w:rsidRDefault="00C628A8" w:rsidP="00C628A8">
            <w:pPr>
              <w:widowControl w:val="0"/>
              <w:spacing w:after="120"/>
              <w:ind w:left="-43"/>
              <w:jc w:val="center"/>
              <w:rPr>
                <w:rFonts w:ascii="GHEA Grapalat" w:hAnsi="GHEA Grapalat"/>
                <w:b/>
                <w:sz w:val="16"/>
                <w:szCs w:val="16"/>
              </w:rPr>
            </w:pPr>
            <w:r>
              <w:rPr>
                <w:rFonts w:ascii="GHEA Grapalat" w:hAnsi="GHEA Grapalat"/>
                <w:sz w:val="20"/>
                <w:lang w:val="pt-BR"/>
              </w:rPr>
              <w:t>100</w:t>
            </w:r>
            <w:r w:rsidRPr="00E6597C">
              <w:rPr>
                <w:rFonts w:ascii="GHEA Grapalat" w:hAnsi="GHEA Grapalat"/>
                <w:sz w:val="20"/>
                <w:lang w:val="pt-BR"/>
              </w:rPr>
              <w:t xml:space="preserve"> %</w:t>
            </w:r>
          </w:p>
        </w:tc>
      </w:tr>
      <w:tr w:rsidR="00C628A8" w:rsidRPr="00D25446" w14:paraId="47F82416" w14:textId="77777777" w:rsidTr="00C628A8">
        <w:trPr>
          <w:cantSplit/>
          <w:trHeight w:val="656"/>
          <w:jc w:val="center"/>
        </w:trPr>
        <w:tc>
          <w:tcPr>
            <w:tcW w:w="1091" w:type="dxa"/>
            <w:vAlign w:val="center"/>
          </w:tcPr>
          <w:p w14:paraId="16972EC2" w14:textId="5ABE59D4"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rPr>
              <w:t>2</w:t>
            </w:r>
          </w:p>
        </w:tc>
        <w:tc>
          <w:tcPr>
            <w:tcW w:w="1989" w:type="dxa"/>
            <w:vAlign w:val="center"/>
          </w:tcPr>
          <w:p w14:paraId="5388F3A1"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45331116/2</w:t>
            </w:r>
          </w:p>
          <w:p w14:paraId="40E98279" w14:textId="77777777" w:rsidR="00C628A8" w:rsidRPr="00D25446" w:rsidRDefault="00C628A8" w:rsidP="00C628A8">
            <w:pPr>
              <w:widowControl w:val="0"/>
              <w:spacing w:after="120"/>
              <w:ind w:left="-43"/>
              <w:jc w:val="center"/>
              <w:rPr>
                <w:rFonts w:ascii="GHEA Grapalat" w:hAnsi="GHEA Grapalat"/>
                <w:sz w:val="16"/>
                <w:szCs w:val="16"/>
              </w:rPr>
            </w:pPr>
          </w:p>
        </w:tc>
        <w:tc>
          <w:tcPr>
            <w:tcW w:w="4516" w:type="dxa"/>
            <w:gridSpan w:val="2"/>
          </w:tcPr>
          <w:p w14:paraId="593F260F" w14:textId="69138FDB" w:rsidR="00C628A8" w:rsidRPr="00D25446" w:rsidRDefault="00C628A8" w:rsidP="00C628A8">
            <w:pPr>
              <w:widowControl w:val="0"/>
              <w:spacing w:after="120"/>
              <w:ind w:left="-43"/>
              <w:jc w:val="center"/>
              <w:rPr>
                <w:rFonts w:ascii="GHEA Grapalat" w:hAnsi="GHEA Grapalat"/>
                <w:sz w:val="16"/>
                <w:szCs w:val="16"/>
              </w:rPr>
            </w:pPr>
            <w:r w:rsidRPr="00E41D48">
              <w:t>Монтаж, установка и пусконаладочные работы холодильных камер 2</w:t>
            </w:r>
          </w:p>
        </w:tc>
        <w:tc>
          <w:tcPr>
            <w:tcW w:w="633" w:type="dxa"/>
            <w:vAlign w:val="center"/>
          </w:tcPr>
          <w:p w14:paraId="66A3FFF0" w14:textId="77777777" w:rsidR="00C628A8" w:rsidRPr="00D25446" w:rsidRDefault="00C628A8" w:rsidP="00C628A8">
            <w:pPr>
              <w:widowControl w:val="0"/>
              <w:spacing w:after="120"/>
              <w:ind w:left="-43"/>
              <w:jc w:val="center"/>
              <w:rPr>
                <w:rFonts w:ascii="GHEA Grapalat" w:hAnsi="GHEA Grapalat"/>
                <w:sz w:val="16"/>
                <w:szCs w:val="16"/>
              </w:rPr>
            </w:pPr>
          </w:p>
        </w:tc>
        <w:tc>
          <w:tcPr>
            <w:tcW w:w="719" w:type="dxa"/>
            <w:vAlign w:val="center"/>
          </w:tcPr>
          <w:p w14:paraId="3C9E8902" w14:textId="77777777" w:rsidR="00C628A8" w:rsidRPr="00D25446" w:rsidRDefault="00C628A8" w:rsidP="00C628A8">
            <w:pPr>
              <w:widowControl w:val="0"/>
              <w:spacing w:after="120"/>
              <w:ind w:left="-43"/>
              <w:jc w:val="center"/>
              <w:rPr>
                <w:rFonts w:ascii="GHEA Grapalat" w:hAnsi="GHEA Grapalat"/>
                <w:sz w:val="16"/>
                <w:szCs w:val="16"/>
              </w:rPr>
            </w:pPr>
          </w:p>
        </w:tc>
        <w:tc>
          <w:tcPr>
            <w:tcW w:w="514" w:type="dxa"/>
            <w:vAlign w:val="center"/>
          </w:tcPr>
          <w:p w14:paraId="28FADE01" w14:textId="77777777" w:rsidR="00C628A8" w:rsidRPr="00D25446" w:rsidRDefault="00C628A8" w:rsidP="00C628A8">
            <w:pPr>
              <w:widowControl w:val="0"/>
              <w:spacing w:after="120"/>
              <w:ind w:left="-43"/>
              <w:jc w:val="center"/>
              <w:rPr>
                <w:rFonts w:ascii="GHEA Grapalat" w:hAnsi="GHEA Grapalat"/>
                <w:sz w:val="16"/>
                <w:szCs w:val="16"/>
              </w:rPr>
            </w:pPr>
          </w:p>
        </w:tc>
        <w:tc>
          <w:tcPr>
            <w:tcW w:w="628" w:type="dxa"/>
            <w:vAlign w:val="center"/>
          </w:tcPr>
          <w:p w14:paraId="3B23A2C2" w14:textId="77777777" w:rsidR="00C628A8" w:rsidRPr="00D25446" w:rsidRDefault="00C628A8" w:rsidP="00C628A8">
            <w:pPr>
              <w:widowControl w:val="0"/>
              <w:spacing w:after="120"/>
              <w:ind w:left="-43"/>
              <w:jc w:val="center"/>
              <w:rPr>
                <w:rFonts w:ascii="GHEA Grapalat" w:hAnsi="GHEA Grapalat"/>
                <w:sz w:val="16"/>
                <w:szCs w:val="16"/>
              </w:rPr>
            </w:pPr>
          </w:p>
        </w:tc>
        <w:tc>
          <w:tcPr>
            <w:tcW w:w="598" w:type="dxa"/>
            <w:vAlign w:val="center"/>
          </w:tcPr>
          <w:p w14:paraId="6127B082"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gridSpan w:val="2"/>
            <w:vAlign w:val="center"/>
          </w:tcPr>
          <w:p w14:paraId="4AAB68BB"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gridSpan w:val="2"/>
            <w:vAlign w:val="center"/>
          </w:tcPr>
          <w:p w14:paraId="2CDDB14A"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vAlign w:val="center"/>
          </w:tcPr>
          <w:p w14:paraId="4FE7382D" w14:textId="77777777" w:rsidR="00C628A8" w:rsidRPr="00D25446" w:rsidRDefault="00C628A8" w:rsidP="00C628A8">
            <w:pPr>
              <w:widowControl w:val="0"/>
              <w:spacing w:after="120"/>
              <w:ind w:left="-43"/>
              <w:jc w:val="center"/>
              <w:rPr>
                <w:rFonts w:ascii="GHEA Grapalat" w:hAnsi="GHEA Grapalat"/>
                <w:sz w:val="16"/>
                <w:szCs w:val="16"/>
              </w:rPr>
            </w:pPr>
          </w:p>
        </w:tc>
        <w:tc>
          <w:tcPr>
            <w:tcW w:w="709" w:type="dxa"/>
            <w:vAlign w:val="center"/>
          </w:tcPr>
          <w:p w14:paraId="7462FD72" w14:textId="77777777" w:rsidR="00C628A8" w:rsidRPr="00D25446" w:rsidRDefault="00C628A8" w:rsidP="00C628A8">
            <w:pPr>
              <w:widowControl w:val="0"/>
              <w:spacing w:after="120"/>
              <w:ind w:left="-43"/>
              <w:jc w:val="center"/>
              <w:rPr>
                <w:rFonts w:ascii="GHEA Grapalat" w:hAnsi="GHEA Grapalat"/>
                <w:sz w:val="16"/>
                <w:szCs w:val="16"/>
              </w:rPr>
            </w:pPr>
          </w:p>
        </w:tc>
        <w:tc>
          <w:tcPr>
            <w:tcW w:w="644" w:type="dxa"/>
            <w:vAlign w:val="center"/>
          </w:tcPr>
          <w:p w14:paraId="14A1FC39" w14:textId="655E15F1"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w:t>
            </w:r>
          </w:p>
        </w:tc>
        <w:tc>
          <w:tcPr>
            <w:tcW w:w="851" w:type="dxa"/>
            <w:vAlign w:val="center"/>
          </w:tcPr>
          <w:p w14:paraId="2555C949" w14:textId="657CB7DC"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 xml:space="preserve"> %</w:t>
            </w:r>
          </w:p>
        </w:tc>
        <w:tc>
          <w:tcPr>
            <w:tcW w:w="658" w:type="dxa"/>
            <w:vAlign w:val="center"/>
          </w:tcPr>
          <w:p w14:paraId="6717C04C" w14:textId="7CA64FAE"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w:t>
            </w:r>
          </w:p>
        </w:tc>
        <w:tc>
          <w:tcPr>
            <w:tcW w:w="745" w:type="dxa"/>
            <w:gridSpan w:val="2"/>
            <w:vAlign w:val="center"/>
          </w:tcPr>
          <w:p w14:paraId="15390817" w14:textId="134BC179"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 xml:space="preserve"> %</w:t>
            </w:r>
          </w:p>
        </w:tc>
      </w:tr>
      <w:tr w:rsidR="00C628A8" w:rsidRPr="00D25446" w14:paraId="2F1058D6" w14:textId="77777777" w:rsidTr="00C628A8">
        <w:trPr>
          <w:cantSplit/>
          <w:trHeight w:val="593"/>
          <w:jc w:val="center"/>
        </w:trPr>
        <w:tc>
          <w:tcPr>
            <w:tcW w:w="1091" w:type="dxa"/>
            <w:vAlign w:val="center"/>
          </w:tcPr>
          <w:p w14:paraId="33FC2909" w14:textId="47F74A9E"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rPr>
              <w:t>3</w:t>
            </w:r>
          </w:p>
        </w:tc>
        <w:tc>
          <w:tcPr>
            <w:tcW w:w="1989" w:type="dxa"/>
            <w:vAlign w:val="center"/>
          </w:tcPr>
          <w:p w14:paraId="74F67526" w14:textId="77777777" w:rsidR="00C628A8" w:rsidRDefault="00C628A8" w:rsidP="00C628A8">
            <w:pPr>
              <w:jc w:val="center"/>
              <w:rPr>
                <w:rFonts w:ascii="Arial" w:hAnsi="Arial" w:cs="Arial"/>
                <w:color w:val="2C2D2E"/>
                <w:sz w:val="23"/>
                <w:szCs w:val="23"/>
              </w:rPr>
            </w:pPr>
            <w:r>
              <w:rPr>
                <w:rFonts w:ascii="Arial" w:hAnsi="Arial" w:cs="Arial"/>
                <w:color w:val="2C2D2E"/>
                <w:sz w:val="23"/>
                <w:szCs w:val="23"/>
              </w:rPr>
              <w:t>45331116/3</w:t>
            </w:r>
          </w:p>
          <w:p w14:paraId="6BBF1A34" w14:textId="77777777" w:rsidR="00C628A8" w:rsidRPr="00D25446" w:rsidRDefault="00C628A8" w:rsidP="00C628A8">
            <w:pPr>
              <w:widowControl w:val="0"/>
              <w:spacing w:after="120"/>
              <w:ind w:left="-43"/>
              <w:jc w:val="center"/>
              <w:rPr>
                <w:rFonts w:ascii="GHEA Grapalat" w:hAnsi="GHEA Grapalat"/>
                <w:sz w:val="16"/>
                <w:szCs w:val="16"/>
              </w:rPr>
            </w:pPr>
          </w:p>
        </w:tc>
        <w:tc>
          <w:tcPr>
            <w:tcW w:w="4516" w:type="dxa"/>
            <w:gridSpan w:val="2"/>
          </w:tcPr>
          <w:p w14:paraId="1D5D383A" w14:textId="2E82A285" w:rsidR="00C628A8" w:rsidRPr="00D25446" w:rsidRDefault="00C628A8" w:rsidP="00C628A8">
            <w:pPr>
              <w:widowControl w:val="0"/>
              <w:spacing w:after="120"/>
              <w:ind w:left="-43"/>
              <w:jc w:val="center"/>
              <w:rPr>
                <w:rFonts w:ascii="GHEA Grapalat" w:hAnsi="GHEA Grapalat"/>
                <w:sz w:val="16"/>
                <w:szCs w:val="16"/>
              </w:rPr>
            </w:pPr>
            <w:r w:rsidRPr="00E41D48">
              <w:t>Монтаж, установка и пусконаладочные работы холодильных камер 3</w:t>
            </w:r>
          </w:p>
        </w:tc>
        <w:tc>
          <w:tcPr>
            <w:tcW w:w="633" w:type="dxa"/>
            <w:vAlign w:val="center"/>
          </w:tcPr>
          <w:p w14:paraId="1C42BBF3" w14:textId="77777777" w:rsidR="00C628A8" w:rsidRPr="00D25446" w:rsidRDefault="00C628A8" w:rsidP="00C628A8">
            <w:pPr>
              <w:widowControl w:val="0"/>
              <w:spacing w:after="120"/>
              <w:ind w:left="-43"/>
              <w:jc w:val="center"/>
              <w:rPr>
                <w:rFonts w:ascii="GHEA Grapalat" w:hAnsi="GHEA Grapalat"/>
                <w:sz w:val="16"/>
                <w:szCs w:val="16"/>
              </w:rPr>
            </w:pPr>
          </w:p>
        </w:tc>
        <w:tc>
          <w:tcPr>
            <w:tcW w:w="719" w:type="dxa"/>
            <w:vAlign w:val="center"/>
          </w:tcPr>
          <w:p w14:paraId="47311991" w14:textId="77777777" w:rsidR="00C628A8" w:rsidRPr="00D25446" w:rsidRDefault="00C628A8" w:rsidP="00C628A8">
            <w:pPr>
              <w:widowControl w:val="0"/>
              <w:spacing w:after="120"/>
              <w:ind w:left="-43"/>
              <w:jc w:val="center"/>
              <w:rPr>
                <w:rFonts w:ascii="GHEA Grapalat" w:hAnsi="GHEA Grapalat"/>
                <w:sz w:val="16"/>
                <w:szCs w:val="16"/>
              </w:rPr>
            </w:pPr>
          </w:p>
        </w:tc>
        <w:tc>
          <w:tcPr>
            <w:tcW w:w="514" w:type="dxa"/>
            <w:vAlign w:val="center"/>
          </w:tcPr>
          <w:p w14:paraId="41AEA3AC" w14:textId="77777777" w:rsidR="00C628A8" w:rsidRPr="00D25446" w:rsidRDefault="00C628A8" w:rsidP="00C628A8">
            <w:pPr>
              <w:widowControl w:val="0"/>
              <w:spacing w:after="120"/>
              <w:ind w:left="-43"/>
              <w:jc w:val="center"/>
              <w:rPr>
                <w:rFonts w:ascii="GHEA Grapalat" w:hAnsi="GHEA Grapalat"/>
                <w:sz w:val="16"/>
                <w:szCs w:val="16"/>
              </w:rPr>
            </w:pPr>
          </w:p>
        </w:tc>
        <w:tc>
          <w:tcPr>
            <w:tcW w:w="628" w:type="dxa"/>
            <w:vAlign w:val="center"/>
          </w:tcPr>
          <w:p w14:paraId="63C9C8B6" w14:textId="77777777" w:rsidR="00C628A8" w:rsidRPr="00D25446" w:rsidRDefault="00C628A8" w:rsidP="00C628A8">
            <w:pPr>
              <w:widowControl w:val="0"/>
              <w:spacing w:after="120"/>
              <w:ind w:left="-43"/>
              <w:jc w:val="center"/>
              <w:rPr>
                <w:rFonts w:ascii="GHEA Grapalat" w:hAnsi="GHEA Grapalat"/>
                <w:sz w:val="16"/>
                <w:szCs w:val="16"/>
              </w:rPr>
            </w:pPr>
          </w:p>
        </w:tc>
        <w:tc>
          <w:tcPr>
            <w:tcW w:w="598" w:type="dxa"/>
            <w:vAlign w:val="center"/>
          </w:tcPr>
          <w:p w14:paraId="4F25D60B"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gridSpan w:val="2"/>
            <w:vAlign w:val="center"/>
          </w:tcPr>
          <w:p w14:paraId="79913B5C"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gridSpan w:val="2"/>
            <w:vAlign w:val="center"/>
          </w:tcPr>
          <w:p w14:paraId="539F30AE" w14:textId="77777777" w:rsidR="00C628A8" w:rsidRPr="00D25446" w:rsidRDefault="00C628A8" w:rsidP="00C628A8">
            <w:pPr>
              <w:widowControl w:val="0"/>
              <w:spacing w:after="120"/>
              <w:ind w:left="-43"/>
              <w:jc w:val="center"/>
              <w:rPr>
                <w:rFonts w:ascii="GHEA Grapalat" w:hAnsi="GHEA Grapalat"/>
                <w:sz w:val="16"/>
                <w:szCs w:val="16"/>
              </w:rPr>
            </w:pPr>
          </w:p>
        </w:tc>
        <w:tc>
          <w:tcPr>
            <w:tcW w:w="567" w:type="dxa"/>
            <w:vAlign w:val="center"/>
          </w:tcPr>
          <w:p w14:paraId="1D1B7195" w14:textId="77777777" w:rsidR="00C628A8" w:rsidRPr="00D25446" w:rsidRDefault="00C628A8" w:rsidP="00C628A8">
            <w:pPr>
              <w:widowControl w:val="0"/>
              <w:spacing w:after="120"/>
              <w:ind w:left="-43"/>
              <w:jc w:val="center"/>
              <w:rPr>
                <w:rFonts w:ascii="GHEA Grapalat" w:hAnsi="GHEA Grapalat"/>
                <w:sz w:val="16"/>
                <w:szCs w:val="16"/>
              </w:rPr>
            </w:pPr>
          </w:p>
        </w:tc>
        <w:tc>
          <w:tcPr>
            <w:tcW w:w="709" w:type="dxa"/>
            <w:vAlign w:val="center"/>
          </w:tcPr>
          <w:p w14:paraId="40E129F6" w14:textId="77777777" w:rsidR="00C628A8" w:rsidRPr="00D25446" w:rsidRDefault="00C628A8" w:rsidP="00C628A8">
            <w:pPr>
              <w:widowControl w:val="0"/>
              <w:spacing w:after="120"/>
              <w:ind w:left="-43"/>
              <w:jc w:val="center"/>
              <w:rPr>
                <w:rFonts w:ascii="GHEA Grapalat" w:hAnsi="GHEA Grapalat"/>
                <w:sz w:val="16"/>
                <w:szCs w:val="16"/>
              </w:rPr>
            </w:pPr>
          </w:p>
        </w:tc>
        <w:tc>
          <w:tcPr>
            <w:tcW w:w="644" w:type="dxa"/>
            <w:vAlign w:val="center"/>
          </w:tcPr>
          <w:p w14:paraId="19138B20" w14:textId="5C49EACA"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w:t>
            </w:r>
          </w:p>
        </w:tc>
        <w:tc>
          <w:tcPr>
            <w:tcW w:w="851" w:type="dxa"/>
            <w:vAlign w:val="center"/>
          </w:tcPr>
          <w:p w14:paraId="1DCD0C6A" w14:textId="1AC12B31"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 xml:space="preserve"> %</w:t>
            </w:r>
          </w:p>
        </w:tc>
        <w:tc>
          <w:tcPr>
            <w:tcW w:w="658" w:type="dxa"/>
            <w:vAlign w:val="center"/>
          </w:tcPr>
          <w:p w14:paraId="5E62046A" w14:textId="7FA2A82D"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w:t>
            </w:r>
          </w:p>
        </w:tc>
        <w:tc>
          <w:tcPr>
            <w:tcW w:w="745" w:type="dxa"/>
            <w:gridSpan w:val="2"/>
            <w:vAlign w:val="center"/>
          </w:tcPr>
          <w:p w14:paraId="71504267" w14:textId="1E1ABB17" w:rsidR="00C628A8" w:rsidRPr="00D25446" w:rsidRDefault="00C628A8" w:rsidP="00C628A8">
            <w:pPr>
              <w:widowControl w:val="0"/>
              <w:spacing w:after="120"/>
              <w:ind w:left="-43"/>
              <w:jc w:val="center"/>
              <w:rPr>
                <w:rFonts w:ascii="GHEA Grapalat" w:hAnsi="GHEA Grapalat"/>
                <w:sz w:val="16"/>
                <w:szCs w:val="16"/>
              </w:rPr>
            </w:pPr>
            <w:r>
              <w:rPr>
                <w:rFonts w:ascii="GHEA Grapalat" w:hAnsi="GHEA Grapalat"/>
                <w:sz w:val="20"/>
                <w:lang w:val="pt-BR"/>
              </w:rPr>
              <w:t>100</w:t>
            </w:r>
            <w:r w:rsidRPr="00E6597C">
              <w:rPr>
                <w:rFonts w:ascii="GHEA Grapalat" w:hAnsi="GHEA Grapalat"/>
                <w:sz w:val="20"/>
                <w:lang w:val="pt-BR"/>
              </w:rPr>
              <w:t xml:space="preserve"> %</w:t>
            </w:r>
          </w:p>
        </w:tc>
      </w:tr>
      <w:tr w:rsidR="00BB28C8" w:rsidRPr="009F3DC7" w14:paraId="659411FB" w14:textId="77777777" w:rsidTr="00C628A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3"/>
          <w:gridAfter w:val="1"/>
          <w:wBefore w:w="6162" w:type="dxa"/>
          <w:wAfter w:w="195" w:type="dxa"/>
          <w:jc w:val="center"/>
        </w:trPr>
        <w:tc>
          <w:tcPr>
            <w:tcW w:w="4536" w:type="dxa"/>
            <w:gridSpan w:val="7"/>
          </w:tcPr>
          <w:p w14:paraId="344A4829"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20BF1281"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w:t>
            </w:r>
          </w:p>
          <w:p w14:paraId="5D35AEE3"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6F83140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gridSpan w:val="2"/>
          </w:tcPr>
          <w:p w14:paraId="12A34687" w14:textId="77777777" w:rsidR="00BB28C8" w:rsidRPr="009F3DC7" w:rsidRDefault="00BB28C8" w:rsidP="003D2146">
            <w:pPr>
              <w:widowControl w:val="0"/>
              <w:spacing w:after="160" w:line="360" w:lineRule="auto"/>
              <w:jc w:val="center"/>
              <w:rPr>
                <w:rFonts w:ascii="GHEA Grapalat" w:hAnsi="GHEA Grapalat"/>
              </w:rPr>
            </w:pPr>
          </w:p>
        </w:tc>
        <w:tc>
          <w:tcPr>
            <w:tcW w:w="4343" w:type="dxa"/>
            <w:gridSpan w:val="7"/>
          </w:tcPr>
          <w:p w14:paraId="1CD56CB5"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ИСПОЛНИТЕЛЬ</w:t>
            </w:r>
          </w:p>
          <w:p w14:paraId="42B8100E" w14:textId="77777777" w:rsidR="00BB28C8" w:rsidRPr="00562671" w:rsidRDefault="00BB28C8" w:rsidP="003D2146">
            <w:pPr>
              <w:widowControl w:val="0"/>
              <w:jc w:val="center"/>
              <w:rPr>
                <w:rFonts w:ascii="GHEA Grapalat" w:hAnsi="GHEA Grapalat"/>
                <w:lang w:val="en-US"/>
              </w:rPr>
            </w:pPr>
            <w:r>
              <w:rPr>
                <w:rFonts w:ascii="GHEA Grapalat" w:hAnsi="GHEA Grapalat"/>
                <w:lang w:val="en-US"/>
              </w:rPr>
              <w:t>_______________________</w:t>
            </w:r>
          </w:p>
          <w:p w14:paraId="2A4CBAAF" w14:textId="77777777" w:rsidR="00BB28C8" w:rsidRPr="00562671" w:rsidRDefault="00BB28C8" w:rsidP="003D2146">
            <w:pPr>
              <w:widowControl w:val="0"/>
              <w:spacing w:after="160" w:line="360" w:lineRule="auto"/>
              <w:jc w:val="center"/>
              <w:rPr>
                <w:rFonts w:ascii="GHEA Grapalat" w:hAnsi="GHEA Grapalat"/>
                <w:vertAlign w:val="superscript"/>
              </w:rPr>
            </w:pPr>
            <w:r w:rsidRPr="00562671">
              <w:rPr>
                <w:rFonts w:ascii="GHEA Grapalat" w:hAnsi="GHEA Grapalat"/>
                <w:vertAlign w:val="superscript"/>
              </w:rPr>
              <w:t>/подпись/</w:t>
            </w:r>
          </w:p>
          <w:p w14:paraId="5CA29DFE"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7C82BBEC"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C628A8">
          <w:footnotePr>
            <w:pos w:val="beneathText"/>
          </w:footnotePr>
          <w:pgSz w:w="16840" w:h="11907" w:orient="landscape" w:code="9"/>
          <w:pgMar w:top="360" w:right="446" w:bottom="749" w:left="994" w:header="562" w:footer="562" w:gutter="0"/>
          <w:cols w:space="720"/>
          <w:titlePg/>
          <w:docGrid w:linePitch="326"/>
        </w:sectPr>
      </w:pPr>
    </w:p>
    <w:p w14:paraId="3E704299"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lastRenderedPageBreak/>
        <w:t>Приложение № 3</w:t>
      </w:r>
    </w:p>
    <w:p w14:paraId="73B7B6C7" w14:textId="77777777" w:rsidR="00BB28C8" w:rsidRPr="009F3DC7" w:rsidRDefault="00BB28C8" w:rsidP="00BB28C8">
      <w:pPr>
        <w:widowControl w:val="0"/>
        <w:autoSpaceDE w:val="0"/>
        <w:autoSpaceDN w:val="0"/>
        <w:adjustRightInd w:val="0"/>
        <w:spacing w:after="160" w:line="360" w:lineRule="auto"/>
        <w:ind w:firstLine="567"/>
        <w:jc w:val="right"/>
        <w:rPr>
          <w:rFonts w:ascii="GHEA Grapalat" w:hAnsi="GHEA Grapalat" w:cs="TimesArmenianPSMT"/>
          <w:i/>
        </w:rPr>
      </w:pPr>
      <w:r w:rsidRPr="009F3DC7">
        <w:rPr>
          <w:rFonts w:ascii="GHEA Grapalat" w:hAnsi="GHEA Grapalat"/>
          <w:i/>
        </w:rPr>
        <w:t xml:space="preserve">к Договору под кодом </w:t>
      </w:r>
      <w:r w:rsidRPr="00EF1C40">
        <w:rPr>
          <w:rFonts w:ascii="GHEA Grapalat" w:hAnsi="GHEA Grapalat" w:cs="TimesArmenianPSMT"/>
          <w:i/>
        </w:rPr>
        <w:br/>
      </w:r>
      <w:r w:rsidRPr="009F3DC7">
        <w:rPr>
          <w:rFonts w:ascii="GHEA Grapalat" w:hAnsi="GHEA Grapalat"/>
          <w:i/>
        </w:rPr>
        <w:t xml:space="preserve">заключенному </w:t>
      </w:r>
      <w:r>
        <w:rPr>
          <w:rFonts w:ascii="GHEA Grapalat" w:hAnsi="GHEA Grapalat"/>
          <w:i/>
        </w:rPr>
        <w:t xml:space="preserve">" </w:t>
      </w:r>
      <w:r w:rsidRPr="00EF1C40">
        <w:rPr>
          <w:rFonts w:ascii="GHEA Grapalat" w:hAnsi="GHEA Grapalat"/>
          <w:i/>
        </w:rPr>
        <w:tab/>
      </w:r>
      <w:r>
        <w:rPr>
          <w:rFonts w:ascii="GHEA Grapalat" w:hAnsi="GHEA Grapalat"/>
          <w:i/>
        </w:rPr>
        <w:t xml:space="preserve">" </w:t>
      </w:r>
      <w:r w:rsidRPr="00EF1C40">
        <w:rPr>
          <w:rFonts w:ascii="GHEA Grapalat" w:hAnsi="GHEA Grapalat"/>
          <w:i/>
        </w:rPr>
        <w:tab/>
      </w:r>
      <w:r w:rsidRPr="009F3DC7">
        <w:rPr>
          <w:rFonts w:ascii="GHEA Grapalat" w:hAnsi="GHEA Grapalat"/>
          <w:i/>
        </w:rPr>
        <w:t>20</w:t>
      </w:r>
      <w:r w:rsidRPr="00EF1C40">
        <w:rPr>
          <w:rFonts w:ascii="GHEA Grapalat" w:hAnsi="GHEA Grapalat"/>
          <w:i/>
        </w:rPr>
        <w:tab/>
      </w:r>
      <w:r w:rsidRPr="009F3DC7">
        <w:rPr>
          <w:rFonts w:ascii="GHEA Grapalat" w:hAnsi="GHEA Grapalat"/>
          <w:i/>
        </w:rPr>
        <w:t>г.</w:t>
      </w:r>
    </w:p>
    <w:p w14:paraId="69EBF045"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801"/>
        <w:gridCol w:w="4949"/>
      </w:tblGrid>
      <w:tr w:rsidR="00BB28C8" w:rsidRPr="009F3DC7" w14:paraId="1F88DCDA" w14:textId="77777777" w:rsidTr="003D2146">
        <w:trPr>
          <w:tblCellSpacing w:w="7" w:type="dxa"/>
          <w:jc w:val="center"/>
        </w:trPr>
        <w:tc>
          <w:tcPr>
            <w:tcW w:w="0" w:type="auto"/>
            <w:vAlign w:val="center"/>
          </w:tcPr>
          <w:p w14:paraId="1B6D6A33"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F8FE5EB"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EF1C40">
              <w:rPr>
                <w:rFonts w:ascii="GHEA Grapalat" w:hAnsi="GHEA Grapalat"/>
                <w:color w:val="000000"/>
              </w:rPr>
              <w:t>____</w:t>
            </w:r>
          </w:p>
          <w:p w14:paraId="5E74357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w:t>
            </w:r>
            <w:r w:rsidRPr="00EF1C40">
              <w:rPr>
                <w:rFonts w:ascii="GHEA Grapalat" w:hAnsi="GHEA Grapalat"/>
                <w:color w:val="000000"/>
              </w:rPr>
              <w:t>____</w:t>
            </w:r>
            <w:r w:rsidRPr="009F3DC7">
              <w:rPr>
                <w:rFonts w:ascii="GHEA Grapalat" w:hAnsi="GHEA Grapalat"/>
                <w:color w:val="000000"/>
              </w:rPr>
              <w:t>____</w:t>
            </w:r>
          </w:p>
          <w:p w14:paraId="2B343947"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0D8615DD"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w:t>
            </w:r>
            <w:r w:rsidRPr="00EF1C40">
              <w:rPr>
                <w:rFonts w:ascii="GHEA Grapalat" w:hAnsi="GHEA Grapalat"/>
                <w:color w:val="000000"/>
              </w:rPr>
              <w:t>___</w:t>
            </w:r>
            <w:r>
              <w:rPr>
                <w:rFonts w:ascii="GHEA Grapalat" w:hAnsi="GHEA Grapalat"/>
                <w:color w:val="000000"/>
              </w:rPr>
              <w:t>______</w:t>
            </w:r>
          </w:p>
          <w:p w14:paraId="6C01742F"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w:t>
            </w:r>
            <w:r w:rsidRPr="00EF1C40">
              <w:rPr>
                <w:rFonts w:ascii="GHEA Grapalat" w:hAnsi="GHEA Grapalat"/>
                <w:color w:val="000000"/>
              </w:rPr>
              <w:t>____</w:t>
            </w:r>
            <w:r w:rsidRPr="009F3DC7">
              <w:rPr>
                <w:rFonts w:ascii="GHEA Grapalat" w:hAnsi="GHEA Grapalat"/>
                <w:color w:val="000000"/>
              </w:rPr>
              <w:t>____</w:t>
            </w:r>
            <w:r w:rsidRPr="00EF1C40">
              <w:rPr>
                <w:rFonts w:ascii="GHEA Grapalat" w:hAnsi="GHEA Grapalat"/>
                <w:color w:val="000000"/>
              </w:rPr>
              <w:t>_</w:t>
            </w:r>
          </w:p>
        </w:tc>
        <w:tc>
          <w:tcPr>
            <w:tcW w:w="0" w:type="auto"/>
            <w:vAlign w:val="center"/>
          </w:tcPr>
          <w:p w14:paraId="0ED3120F" w14:textId="77777777" w:rsidR="00BB28C8" w:rsidRPr="00EF1C40"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 xml:space="preserve">Заказчик </w:t>
            </w:r>
          </w:p>
          <w:p w14:paraId="52687AFA" w14:textId="77777777" w:rsidR="00BB28C8" w:rsidRPr="00EF1C40"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w:t>
            </w:r>
            <w:r w:rsidRPr="00562671">
              <w:rPr>
                <w:rFonts w:ascii="GHEA Grapalat" w:hAnsi="GHEA Grapalat"/>
                <w:color w:val="000000"/>
              </w:rPr>
              <w:t>__</w:t>
            </w:r>
            <w:r w:rsidRPr="009F3DC7">
              <w:rPr>
                <w:rFonts w:ascii="GHEA Grapalat" w:hAnsi="GHEA Grapalat"/>
                <w:color w:val="000000"/>
              </w:rPr>
              <w:t>___________</w:t>
            </w:r>
            <w:r w:rsidRPr="00EF1C40">
              <w:rPr>
                <w:rFonts w:ascii="GHEA Grapalat" w:hAnsi="GHEA Grapalat"/>
                <w:color w:val="000000"/>
              </w:rPr>
              <w:t>_</w:t>
            </w:r>
          </w:p>
          <w:p w14:paraId="0D42A523"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w:t>
            </w:r>
            <w:r w:rsidRPr="00562671">
              <w:rPr>
                <w:rFonts w:ascii="GHEA Grapalat" w:hAnsi="GHEA Grapalat"/>
                <w:color w:val="000000"/>
              </w:rPr>
              <w:t>_</w:t>
            </w:r>
            <w:r w:rsidRPr="009F3DC7">
              <w:rPr>
                <w:rFonts w:ascii="GHEA Grapalat" w:hAnsi="GHEA Grapalat"/>
                <w:color w:val="000000"/>
              </w:rPr>
              <w:t>_________</w:t>
            </w:r>
            <w:r w:rsidRPr="00562671">
              <w:rPr>
                <w:rFonts w:ascii="GHEA Grapalat" w:hAnsi="GHEA Grapalat"/>
                <w:color w:val="000000"/>
              </w:rPr>
              <w:t>__</w:t>
            </w:r>
            <w:r w:rsidRPr="009F3DC7">
              <w:rPr>
                <w:rFonts w:ascii="GHEA Grapalat" w:hAnsi="GHEA Grapalat"/>
                <w:color w:val="000000"/>
              </w:rPr>
              <w:t>___________</w:t>
            </w:r>
          </w:p>
          <w:p w14:paraId="50C5DACC"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r w:rsidRPr="009F3DC7">
              <w:rPr>
                <w:rFonts w:ascii="GHEA Grapalat" w:hAnsi="GHEA Grapalat"/>
                <w:color w:val="000000"/>
              </w:rPr>
              <w:t>_</w:t>
            </w:r>
          </w:p>
          <w:p w14:paraId="5167AEF5"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w:t>
            </w:r>
            <w:r w:rsidRPr="00562671">
              <w:rPr>
                <w:rFonts w:ascii="GHEA Grapalat" w:hAnsi="GHEA Grapalat"/>
                <w:color w:val="000000"/>
              </w:rPr>
              <w:t>_</w:t>
            </w:r>
            <w:r w:rsidRPr="009F3DC7">
              <w:rPr>
                <w:rFonts w:ascii="GHEA Grapalat" w:hAnsi="GHEA Grapalat"/>
                <w:color w:val="000000"/>
              </w:rPr>
              <w:t>__________</w:t>
            </w:r>
          </w:p>
          <w:p w14:paraId="11AFC798"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w:t>
            </w:r>
            <w:r w:rsidRPr="00562671">
              <w:rPr>
                <w:rFonts w:ascii="GHEA Grapalat" w:hAnsi="GHEA Grapalat"/>
                <w:color w:val="000000"/>
              </w:rPr>
              <w:t>_</w:t>
            </w:r>
            <w:r w:rsidRPr="009F3DC7">
              <w:rPr>
                <w:rFonts w:ascii="GHEA Grapalat" w:hAnsi="GHEA Grapalat"/>
                <w:color w:val="000000"/>
              </w:rPr>
              <w:t>__________</w:t>
            </w:r>
            <w:r w:rsidRPr="00562671">
              <w:rPr>
                <w:rFonts w:ascii="GHEA Grapalat" w:hAnsi="GHEA Grapalat"/>
                <w:color w:val="000000"/>
              </w:rPr>
              <w:t>_</w:t>
            </w:r>
            <w:r w:rsidRPr="009F3DC7">
              <w:rPr>
                <w:rFonts w:ascii="GHEA Grapalat" w:hAnsi="GHEA Grapalat"/>
                <w:color w:val="000000"/>
              </w:rPr>
              <w:t>____________</w:t>
            </w:r>
          </w:p>
        </w:tc>
      </w:tr>
    </w:tbl>
    <w:p w14:paraId="608D475F" w14:textId="77777777" w:rsidR="00BB28C8" w:rsidRPr="009F3DC7" w:rsidRDefault="00BB28C8" w:rsidP="00BB28C8">
      <w:pPr>
        <w:widowControl w:val="0"/>
        <w:spacing w:after="160" w:line="360" w:lineRule="auto"/>
        <w:ind w:firstLine="567"/>
        <w:rPr>
          <w:rFonts w:ascii="GHEA Grapalat" w:hAnsi="GHEA Grapalat"/>
          <w:iCs/>
          <w:color w:val="000000"/>
        </w:rPr>
      </w:pPr>
    </w:p>
    <w:p w14:paraId="26F7FFD9"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131EF6BC"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 xml:space="preserve">СДАЧИ-ПРИЕМКИ РЕЗУЛЬТАТОВ ИСПОЛНЕНИЯ ДОГОВОРА </w:t>
      </w:r>
      <w:r w:rsidRPr="004F6CFB">
        <w:rPr>
          <w:rFonts w:ascii="GHEA Grapalat" w:hAnsi="GHEA Grapalat"/>
          <w:b/>
          <w:color w:val="000000"/>
        </w:rPr>
        <w:br/>
      </w:r>
      <w:r w:rsidRPr="009F3DC7">
        <w:rPr>
          <w:rFonts w:ascii="GHEA Grapalat" w:hAnsi="GHEA Grapalat"/>
          <w:b/>
          <w:color w:val="000000"/>
        </w:rPr>
        <w:t>ИЛИ ЕГО ЧАСТИ</w:t>
      </w:r>
    </w:p>
    <w:p w14:paraId="25EC480A" w14:textId="77777777" w:rsidR="00BB28C8" w:rsidRPr="009F3DC7" w:rsidRDefault="00BB28C8" w:rsidP="00BB28C8">
      <w:pPr>
        <w:pStyle w:val="a3"/>
        <w:widowControl w:val="0"/>
        <w:spacing w:after="160"/>
        <w:ind w:firstLine="567"/>
        <w:jc w:val="center"/>
        <w:rPr>
          <w:rFonts w:ascii="GHEA Grapalat" w:hAnsi="GHEA Grapalat"/>
          <w:b/>
          <w:bCs/>
          <w:iCs/>
          <w:sz w:val="24"/>
          <w:szCs w:val="24"/>
        </w:rPr>
      </w:pPr>
    </w:p>
    <w:p w14:paraId="749474E2" w14:textId="77777777" w:rsidR="00BB28C8" w:rsidRPr="00EF1C40" w:rsidRDefault="00BB28C8" w:rsidP="00BB28C8">
      <w:pPr>
        <w:pStyle w:val="a3"/>
        <w:widowControl w:val="0"/>
        <w:spacing w:after="160"/>
        <w:ind w:firstLine="567"/>
        <w:rPr>
          <w:rFonts w:ascii="GHEA Grapalat" w:hAnsi="GHEA Grapalat"/>
          <w:sz w:val="24"/>
          <w:szCs w:val="24"/>
        </w:rPr>
      </w:pPr>
      <w:r w:rsidRPr="009F3DC7">
        <w:rPr>
          <w:rFonts w:ascii="GHEA Grapalat" w:hAnsi="GHEA Grapalat"/>
          <w:sz w:val="24"/>
          <w:szCs w:val="24"/>
        </w:rPr>
        <w:t xml:space="preserve">" </w:t>
      </w:r>
      <w:r w:rsidRPr="00EF1C40">
        <w:rPr>
          <w:rFonts w:ascii="GHEA Grapalat" w:hAnsi="GHEA Grapalat"/>
          <w:sz w:val="24"/>
          <w:szCs w:val="24"/>
        </w:rPr>
        <w:tab/>
      </w:r>
      <w:r w:rsidRPr="009F3DC7">
        <w:rPr>
          <w:rFonts w:ascii="GHEA Grapalat" w:hAnsi="GHEA Grapalat"/>
          <w:sz w:val="24"/>
          <w:szCs w:val="24"/>
        </w:rPr>
        <w:t xml:space="preserve">" " </w:t>
      </w:r>
      <w:r w:rsidRPr="00EF1C40">
        <w:rPr>
          <w:rFonts w:ascii="GHEA Grapalat" w:hAnsi="GHEA Grapalat"/>
          <w:sz w:val="24"/>
          <w:szCs w:val="24"/>
        </w:rPr>
        <w:tab/>
      </w:r>
      <w:r w:rsidRPr="009F3DC7">
        <w:rPr>
          <w:rFonts w:ascii="GHEA Grapalat" w:hAnsi="GHEA Grapalat"/>
          <w:sz w:val="24"/>
          <w:szCs w:val="24"/>
        </w:rPr>
        <w:t>" 20</w:t>
      </w:r>
      <w:r w:rsidRPr="00EF1C40">
        <w:rPr>
          <w:rFonts w:ascii="GHEA Grapalat" w:hAnsi="GHEA Grapalat"/>
          <w:sz w:val="24"/>
          <w:szCs w:val="24"/>
        </w:rPr>
        <w:tab/>
      </w:r>
      <w:r w:rsidRPr="009F3DC7">
        <w:rPr>
          <w:rFonts w:ascii="GHEA Grapalat" w:hAnsi="GHEA Grapalat"/>
          <w:sz w:val="24"/>
          <w:szCs w:val="24"/>
        </w:rPr>
        <w:t>г.</w:t>
      </w:r>
    </w:p>
    <w:p w14:paraId="7E54E65A"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w:t>
      </w:r>
      <w:r>
        <w:rPr>
          <w:rFonts w:ascii="GHEA Grapalat" w:hAnsi="GHEA Grapalat"/>
          <w:color w:val="000000"/>
        </w:rPr>
        <w:t>говор)</w:t>
      </w:r>
      <w:r w:rsidRPr="004F6CFB">
        <w:rPr>
          <w:rFonts w:ascii="GHEA Grapalat" w:hAnsi="GHEA Grapalat"/>
          <w:color w:val="000000"/>
        </w:rPr>
        <w:t xml:space="preserve"> </w:t>
      </w:r>
      <w:r>
        <w:rPr>
          <w:rFonts w:ascii="GHEA Grapalat" w:hAnsi="GHEA Grapalat"/>
          <w:color w:val="000000"/>
        </w:rPr>
        <w:t>________</w:t>
      </w:r>
      <w:r w:rsidRPr="009F3DC7">
        <w:rPr>
          <w:rFonts w:ascii="GHEA Grapalat" w:hAnsi="GHEA Grapalat"/>
          <w:color w:val="000000"/>
        </w:rPr>
        <w:t>_____________________</w:t>
      </w:r>
    </w:p>
    <w:p w14:paraId="1A160C66" w14:textId="77777777" w:rsidR="00BB28C8" w:rsidRPr="009F3DC7"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w:t>
      </w:r>
      <w:r>
        <w:rPr>
          <w:rFonts w:ascii="GHEA Grapalat" w:hAnsi="GHEA Grapalat"/>
          <w:color w:val="000000"/>
        </w:rPr>
        <w:t>__</w:t>
      </w:r>
      <w:r w:rsidRPr="004F6CFB">
        <w:rPr>
          <w:rFonts w:ascii="GHEA Grapalat" w:hAnsi="GHEA Grapalat"/>
          <w:color w:val="000000"/>
        </w:rPr>
        <w:t>_</w:t>
      </w:r>
      <w:r w:rsidRPr="009F3DC7">
        <w:rPr>
          <w:rFonts w:ascii="GHEA Grapalat" w:hAnsi="GHEA Grapalat"/>
          <w:color w:val="000000"/>
        </w:rPr>
        <w:t>___" "__________</w:t>
      </w:r>
      <w:r w:rsidRPr="004F6CFB">
        <w:rPr>
          <w:rFonts w:ascii="GHEA Grapalat" w:hAnsi="GHEA Grapalat"/>
          <w:color w:val="000000"/>
        </w:rPr>
        <w:t>_______</w:t>
      </w:r>
      <w:r w:rsidRPr="009F3DC7">
        <w:rPr>
          <w:rFonts w:ascii="GHEA Grapalat" w:hAnsi="GHEA Grapalat"/>
          <w:color w:val="000000"/>
        </w:rPr>
        <w:t>________" 20</w:t>
      </w:r>
      <w:r w:rsidRPr="004F6CFB">
        <w:rPr>
          <w:rFonts w:ascii="GHEA Grapalat" w:hAnsi="GHEA Grapalat"/>
          <w:color w:val="000000"/>
        </w:rPr>
        <w:tab/>
      </w:r>
      <w:r w:rsidRPr="009F3DC7">
        <w:rPr>
          <w:rFonts w:ascii="GHEA Grapalat" w:hAnsi="GHEA Grapalat"/>
          <w:color w:val="000000"/>
        </w:rPr>
        <w:t>г.</w:t>
      </w:r>
    </w:p>
    <w:p w14:paraId="5AE668B7" w14:textId="77777777" w:rsidR="00BB28C8" w:rsidRPr="009F3DC7" w:rsidRDefault="00BB28C8" w:rsidP="00BB28C8">
      <w:pPr>
        <w:pStyle w:val="af4"/>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w:t>
      </w:r>
      <w:r w:rsidRPr="004F6CFB">
        <w:rPr>
          <w:rFonts w:ascii="GHEA Grapalat" w:hAnsi="GHEA Grapalat"/>
          <w:color w:val="000000"/>
        </w:rPr>
        <w:t>___________________________________________</w:t>
      </w:r>
      <w:r w:rsidRPr="009F3DC7">
        <w:rPr>
          <w:rFonts w:ascii="GHEA Grapalat" w:hAnsi="GHEA Grapalat"/>
          <w:color w:val="000000"/>
        </w:rPr>
        <w:t>________</w:t>
      </w:r>
    </w:p>
    <w:p w14:paraId="544C0F25"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4F6CFB">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4F6CFB">
        <w:rPr>
          <w:rFonts w:ascii="GHEA Grapalat" w:hAnsi="GHEA Grapalat"/>
          <w:color w:val="000000"/>
        </w:rPr>
        <w:tab/>
      </w:r>
      <w:r w:rsidRPr="009F3DC7">
        <w:rPr>
          <w:rFonts w:ascii="GHEA Grapalat" w:hAnsi="GHEA Grapalat"/>
          <w:color w:val="000000"/>
        </w:rPr>
        <w:t>" 20</w:t>
      </w:r>
      <w:r w:rsidRPr="00EF1C40">
        <w:rPr>
          <w:rFonts w:ascii="GHEA Grapalat" w:hAnsi="GHEA Grapalat"/>
          <w:color w:val="000000"/>
        </w:rPr>
        <w:tab/>
      </w:r>
      <w:r w:rsidRPr="009F3DC7">
        <w:rPr>
          <w:rFonts w:ascii="GHEA Grapalat" w:hAnsi="GHEA Grapalat"/>
          <w:color w:val="000000"/>
        </w:rPr>
        <w:t>г., составили настоящий акт о следующем:</w:t>
      </w:r>
    </w:p>
    <w:p w14:paraId="04EDD00B" w14:textId="77777777" w:rsidR="00BB28C8" w:rsidRPr="00EF1C40" w:rsidRDefault="00BB28C8" w:rsidP="00BB28C8">
      <w:pPr>
        <w:widowControl w:val="0"/>
        <w:tabs>
          <w:tab w:val="left" w:pos="6804"/>
          <w:tab w:val="left" w:pos="7797"/>
          <w:tab w:val="left" w:pos="8789"/>
        </w:tabs>
        <w:spacing w:after="160" w:line="360" w:lineRule="auto"/>
        <w:ind w:firstLine="567"/>
        <w:jc w:val="both"/>
        <w:rPr>
          <w:rFonts w:ascii="GHEA Grapalat" w:hAnsi="GHEA Grapalat" w:cs="Sylfaen"/>
          <w:iCs/>
        </w:rPr>
      </w:pPr>
    </w:p>
    <w:p w14:paraId="3252E20E" w14:textId="77777777" w:rsidR="00BB28C8" w:rsidRPr="009F3DC7" w:rsidRDefault="00BB28C8" w:rsidP="00BB28C8">
      <w:pPr>
        <w:widowControl w:val="0"/>
        <w:spacing w:after="160" w:line="360" w:lineRule="auto"/>
        <w:jc w:val="both"/>
        <w:rPr>
          <w:rFonts w:ascii="GHEA Grapalat" w:hAnsi="GHEA Grapalat"/>
          <w:iCs/>
          <w:color w:val="000000"/>
        </w:rPr>
      </w:pPr>
      <w:r w:rsidRPr="009F3DC7">
        <w:rPr>
          <w:rFonts w:ascii="GHEA Grapalat" w:hAnsi="GHEA Grapalat"/>
          <w:color w:val="000000"/>
        </w:rPr>
        <w:t>В рамках Договора сторона Договора выполнила следующие работы:</w:t>
      </w:r>
    </w:p>
    <w:tbl>
      <w:tblPr>
        <w:tblW w:w="114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38"/>
        <w:gridCol w:w="1802"/>
        <w:gridCol w:w="1215"/>
        <w:gridCol w:w="1743"/>
        <w:gridCol w:w="1234"/>
        <w:gridCol w:w="1271"/>
        <w:gridCol w:w="1175"/>
      </w:tblGrid>
      <w:tr w:rsidR="00BB28C8" w:rsidRPr="00EF1C40" w14:paraId="6C6A4EE3" w14:textId="77777777" w:rsidTr="003D2146">
        <w:trPr>
          <w:jc w:val="center"/>
        </w:trPr>
        <w:tc>
          <w:tcPr>
            <w:tcW w:w="357" w:type="dxa"/>
            <w:vMerge w:val="restart"/>
            <w:shd w:val="clear" w:color="auto" w:fill="auto"/>
            <w:vAlign w:val="center"/>
          </w:tcPr>
          <w:p w14:paraId="30B7056F"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r w:rsidRPr="00EF1C40">
              <w:rPr>
                <w:rFonts w:ascii="GHEA Grapalat" w:hAnsi="GHEA Grapalat"/>
                <w:sz w:val="16"/>
                <w:szCs w:val="16"/>
              </w:rPr>
              <w:t>№</w:t>
            </w:r>
          </w:p>
        </w:tc>
        <w:tc>
          <w:tcPr>
            <w:tcW w:w="11051" w:type="dxa"/>
            <w:gridSpan w:val="8"/>
            <w:shd w:val="clear" w:color="auto" w:fill="auto"/>
            <w:vAlign w:val="center"/>
          </w:tcPr>
          <w:p w14:paraId="78583EB3" w14:textId="77777777" w:rsidR="00BB28C8" w:rsidRPr="00EF1C40"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EF1C40">
              <w:rPr>
                <w:rFonts w:ascii="GHEA Grapalat" w:hAnsi="GHEA Grapalat"/>
                <w:sz w:val="16"/>
                <w:szCs w:val="16"/>
              </w:rPr>
              <w:t>Выполненные работы</w:t>
            </w:r>
          </w:p>
        </w:tc>
      </w:tr>
      <w:tr w:rsidR="00BB28C8" w:rsidRPr="00EF1C40" w14:paraId="46070588" w14:textId="77777777" w:rsidTr="003D2146">
        <w:trPr>
          <w:jc w:val="center"/>
        </w:trPr>
        <w:tc>
          <w:tcPr>
            <w:tcW w:w="357" w:type="dxa"/>
            <w:vMerge/>
            <w:shd w:val="clear" w:color="auto" w:fill="auto"/>
          </w:tcPr>
          <w:p w14:paraId="45615007"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val="restart"/>
            <w:shd w:val="clear" w:color="auto" w:fill="auto"/>
            <w:vAlign w:val="center"/>
          </w:tcPr>
          <w:p w14:paraId="4147F63B" w14:textId="77777777" w:rsidR="00BB28C8" w:rsidRPr="00EF1C40" w:rsidRDefault="00BB28C8" w:rsidP="003D2146">
            <w:pPr>
              <w:pStyle w:val="af4"/>
              <w:widowControl w:val="0"/>
              <w:spacing w:before="0" w:beforeAutospacing="0" w:after="120" w:afterAutospacing="0"/>
              <w:ind w:left="-73" w:right="-20"/>
              <w:jc w:val="center"/>
              <w:rPr>
                <w:rFonts w:ascii="GHEA Grapalat" w:hAnsi="GHEA Grapalat"/>
                <w:sz w:val="16"/>
                <w:szCs w:val="16"/>
              </w:rPr>
            </w:pPr>
            <w:r w:rsidRPr="00EF1C40">
              <w:rPr>
                <w:rFonts w:ascii="GHEA Grapalat" w:hAnsi="GHEA Grapalat"/>
                <w:sz w:val="16"/>
                <w:szCs w:val="16"/>
              </w:rPr>
              <w:t>наименование</w:t>
            </w:r>
          </w:p>
        </w:tc>
        <w:tc>
          <w:tcPr>
            <w:tcW w:w="1438" w:type="dxa"/>
            <w:vMerge w:val="restart"/>
            <w:shd w:val="clear" w:color="auto" w:fill="auto"/>
            <w:vAlign w:val="center"/>
          </w:tcPr>
          <w:p w14:paraId="00BE1F8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краткое изложение технической характеристики</w:t>
            </w:r>
          </w:p>
        </w:tc>
        <w:tc>
          <w:tcPr>
            <w:tcW w:w="3017" w:type="dxa"/>
            <w:gridSpan w:val="2"/>
            <w:shd w:val="clear" w:color="auto" w:fill="auto"/>
            <w:vAlign w:val="center"/>
          </w:tcPr>
          <w:p w14:paraId="18CC860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количественный показатель</w:t>
            </w:r>
          </w:p>
        </w:tc>
        <w:tc>
          <w:tcPr>
            <w:tcW w:w="2977" w:type="dxa"/>
            <w:gridSpan w:val="2"/>
            <w:shd w:val="clear" w:color="auto" w:fill="auto"/>
            <w:vAlign w:val="center"/>
          </w:tcPr>
          <w:p w14:paraId="793EFB1B"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исполнения</w:t>
            </w:r>
          </w:p>
        </w:tc>
        <w:tc>
          <w:tcPr>
            <w:tcW w:w="1271" w:type="dxa"/>
            <w:vMerge w:val="restart"/>
            <w:shd w:val="clear" w:color="auto" w:fill="auto"/>
            <w:vAlign w:val="center"/>
          </w:tcPr>
          <w:p w14:paraId="00343F7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сумма, подлежащая уплате (тыс.</w:t>
            </w:r>
            <w:r>
              <w:rPr>
                <w:rFonts w:ascii="Courier New" w:hAnsi="Courier New" w:cs="Courier New"/>
                <w:sz w:val="16"/>
                <w:szCs w:val="16"/>
                <w:lang w:val="en-US"/>
              </w:rPr>
              <w:t> </w:t>
            </w:r>
            <w:r w:rsidRPr="00EF1C40">
              <w:rPr>
                <w:rFonts w:ascii="GHEA Grapalat" w:hAnsi="GHEA Grapalat"/>
                <w:sz w:val="16"/>
                <w:szCs w:val="16"/>
              </w:rPr>
              <w:t>драмов)</w:t>
            </w:r>
          </w:p>
        </w:tc>
        <w:tc>
          <w:tcPr>
            <w:tcW w:w="1175" w:type="dxa"/>
            <w:vMerge w:val="restart"/>
            <w:shd w:val="clear" w:color="auto" w:fill="auto"/>
            <w:vAlign w:val="center"/>
          </w:tcPr>
          <w:p w14:paraId="6F73BC2D"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срок оплаты (по</w:t>
            </w:r>
            <w:r>
              <w:rPr>
                <w:rFonts w:ascii="Courier New" w:hAnsi="Courier New" w:cs="Courier New"/>
                <w:sz w:val="16"/>
                <w:szCs w:val="16"/>
                <w:lang w:val="en-US"/>
              </w:rPr>
              <w:t> </w:t>
            </w:r>
            <w:r w:rsidRPr="00EF1C40">
              <w:rPr>
                <w:rFonts w:ascii="GHEA Grapalat" w:hAnsi="GHEA Grapalat"/>
                <w:sz w:val="16"/>
                <w:szCs w:val="16"/>
              </w:rPr>
              <w:t>графику оплаты)</w:t>
            </w:r>
          </w:p>
        </w:tc>
      </w:tr>
      <w:tr w:rsidR="00BB28C8" w:rsidRPr="00EF1C40" w14:paraId="75AB8588" w14:textId="77777777" w:rsidTr="003D2146">
        <w:trPr>
          <w:trHeight w:val="1105"/>
          <w:jc w:val="center"/>
        </w:trPr>
        <w:tc>
          <w:tcPr>
            <w:tcW w:w="357" w:type="dxa"/>
            <w:vMerge/>
            <w:tcBorders>
              <w:bottom w:val="single" w:sz="4" w:space="0" w:color="auto"/>
            </w:tcBorders>
            <w:shd w:val="clear" w:color="auto" w:fill="auto"/>
          </w:tcPr>
          <w:p w14:paraId="166C0BF3"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vMerge/>
            <w:tcBorders>
              <w:bottom w:val="single" w:sz="4" w:space="0" w:color="auto"/>
            </w:tcBorders>
            <w:shd w:val="clear" w:color="auto" w:fill="auto"/>
            <w:vAlign w:val="center"/>
          </w:tcPr>
          <w:p w14:paraId="4A131F1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vMerge/>
            <w:tcBorders>
              <w:bottom w:val="single" w:sz="4" w:space="0" w:color="auto"/>
            </w:tcBorders>
            <w:shd w:val="clear" w:color="auto" w:fill="auto"/>
            <w:vAlign w:val="center"/>
          </w:tcPr>
          <w:p w14:paraId="5A9C05C6"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tcBorders>
              <w:bottom w:val="single" w:sz="4" w:space="0" w:color="auto"/>
            </w:tcBorders>
            <w:shd w:val="clear" w:color="auto" w:fill="auto"/>
            <w:vAlign w:val="center"/>
          </w:tcPr>
          <w:p w14:paraId="2E967005"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15" w:type="dxa"/>
            <w:tcBorders>
              <w:bottom w:val="single" w:sz="4" w:space="0" w:color="auto"/>
            </w:tcBorders>
            <w:shd w:val="clear" w:color="auto" w:fill="auto"/>
            <w:vAlign w:val="center"/>
          </w:tcPr>
          <w:p w14:paraId="5C5449A7"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743" w:type="dxa"/>
            <w:tcBorders>
              <w:bottom w:val="single" w:sz="4" w:space="0" w:color="auto"/>
            </w:tcBorders>
            <w:shd w:val="clear" w:color="auto" w:fill="auto"/>
            <w:vAlign w:val="center"/>
          </w:tcPr>
          <w:p w14:paraId="289A83B4"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по графику закупки, утвержденному Договором</w:t>
            </w:r>
          </w:p>
        </w:tc>
        <w:tc>
          <w:tcPr>
            <w:tcW w:w="1234" w:type="dxa"/>
            <w:tcBorders>
              <w:bottom w:val="single" w:sz="4" w:space="0" w:color="auto"/>
            </w:tcBorders>
            <w:shd w:val="clear" w:color="auto" w:fill="auto"/>
            <w:vAlign w:val="center"/>
          </w:tcPr>
          <w:p w14:paraId="4ABB69C8"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r w:rsidRPr="00EF1C40">
              <w:rPr>
                <w:rFonts w:ascii="GHEA Grapalat" w:hAnsi="GHEA Grapalat"/>
                <w:sz w:val="16"/>
                <w:szCs w:val="16"/>
              </w:rPr>
              <w:t>фактический</w:t>
            </w:r>
          </w:p>
        </w:tc>
        <w:tc>
          <w:tcPr>
            <w:tcW w:w="1271" w:type="dxa"/>
            <w:vMerge/>
            <w:tcBorders>
              <w:bottom w:val="single" w:sz="4" w:space="0" w:color="auto"/>
            </w:tcBorders>
            <w:shd w:val="clear" w:color="auto" w:fill="auto"/>
            <w:vAlign w:val="center"/>
          </w:tcPr>
          <w:p w14:paraId="12D5EBE2"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vMerge/>
            <w:tcBorders>
              <w:bottom w:val="single" w:sz="4" w:space="0" w:color="auto"/>
            </w:tcBorders>
            <w:shd w:val="clear" w:color="auto" w:fill="auto"/>
            <w:vAlign w:val="center"/>
          </w:tcPr>
          <w:p w14:paraId="33C708DB"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14:paraId="333041A8" w14:textId="77777777" w:rsidTr="003D2146">
        <w:trPr>
          <w:jc w:val="center"/>
        </w:trPr>
        <w:tc>
          <w:tcPr>
            <w:tcW w:w="357" w:type="dxa"/>
            <w:shd w:val="clear" w:color="auto" w:fill="auto"/>
            <w:vAlign w:val="center"/>
          </w:tcPr>
          <w:p w14:paraId="502EB9A7"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vAlign w:val="center"/>
          </w:tcPr>
          <w:p w14:paraId="2B95104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vAlign w:val="center"/>
          </w:tcPr>
          <w:p w14:paraId="109DB6F4"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vAlign w:val="center"/>
          </w:tcPr>
          <w:p w14:paraId="0D80759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vAlign w:val="center"/>
          </w:tcPr>
          <w:p w14:paraId="142C48F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vAlign w:val="center"/>
          </w:tcPr>
          <w:p w14:paraId="01F74801"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vAlign w:val="center"/>
          </w:tcPr>
          <w:p w14:paraId="06920AE9"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vAlign w:val="center"/>
          </w:tcPr>
          <w:p w14:paraId="2BB93722"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vAlign w:val="center"/>
          </w:tcPr>
          <w:p w14:paraId="7B84DD71"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r w:rsidR="00BB28C8" w:rsidRPr="00EF1C40" w14:paraId="6F58E88A" w14:textId="77777777" w:rsidTr="003D2146">
        <w:trPr>
          <w:jc w:val="center"/>
        </w:trPr>
        <w:tc>
          <w:tcPr>
            <w:tcW w:w="357" w:type="dxa"/>
            <w:shd w:val="clear" w:color="auto" w:fill="auto"/>
          </w:tcPr>
          <w:p w14:paraId="5D53A72A" w14:textId="77777777" w:rsidR="00BB28C8" w:rsidRPr="00EF1C40" w:rsidRDefault="00BB28C8" w:rsidP="003D2146">
            <w:pPr>
              <w:pStyle w:val="af4"/>
              <w:widowControl w:val="0"/>
              <w:spacing w:before="0" w:beforeAutospacing="0" w:after="120" w:afterAutospacing="0"/>
              <w:ind w:firstLine="567"/>
              <w:jc w:val="center"/>
              <w:rPr>
                <w:rFonts w:ascii="GHEA Grapalat" w:hAnsi="GHEA Grapalat"/>
                <w:sz w:val="16"/>
                <w:szCs w:val="16"/>
              </w:rPr>
            </w:pPr>
          </w:p>
        </w:tc>
        <w:tc>
          <w:tcPr>
            <w:tcW w:w="1173" w:type="dxa"/>
            <w:shd w:val="clear" w:color="auto" w:fill="auto"/>
          </w:tcPr>
          <w:p w14:paraId="6D40EDFE"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438" w:type="dxa"/>
            <w:shd w:val="clear" w:color="auto" w:fill="auto"/>
          </w:tcPr>
          <w:p w14:paraId="6EF70D26"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802" w:type="dxa"/>
            <w:shd w:val="clear" w:color="auto" w:fill="auto"/>
          </w:tcPr>
          <w:p w14:paraId="16C06FF5"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15" w:type="dxa"/>
            <w:shd w:val="clear" w:color="auto" w:fill="auto"/>
          </w:tcPr>
          <w:p w14:paraId="6F93B4EF"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743" w:type="dxa"/>
            <w:shd w:val="clear" w:color="auto" w:fill="auto"/>
          </w:tcPr>
          <w:p w14:paraId="1091381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34" w:type="dxa"/>
            <w:shd w:val="clear" w:color="auto" w:fill="auto"/>
          </w:tcPr>
          <w:p w14:paraId="2E21F9EA"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271" w:type="dxa"/>
            <w:shd w:val="clear" w:color="auto" w:fill="auto"/>
          </w:tcPr>
          <w:p w14:paraId="687D4FE3"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c>
          <w:tcPr>
            <w:tcW w:w="1175" w:type="dxa"/>
            <w:shd w:val="clear" w:color="auto" w:fill="auto"/>
          </w:tcPr>
          <w:p w14:paraId="2A6E950D" w14:textId="77777777" w:rsidR="00BB28C8" w:rsidRPr="00EF1C40" w:rsidRDefault="00BB28C8" w:rsidP="003D2146">
            <w:pPr>
              <w:pStyle w:val="af4"/>
              <w:widowControl w:val="0"/>
              <w:spacing w:before="0" w:beforeAutospacing="0" w:after="120" w:afterAutospacing="0"/>
              <w:jc w:val="center"/>
              <w:rPr>
                <w:rFonts w:ascii="GHEA Grapalat" w:hAnsi="GHEA Grapalat"/>
                <w:sz w:val="16"/>
                <w:szCs w:val="16"/>
              </w:rPr>
            </w:pPr>
          </w:p>
        </w:tc>
      </w:tr>
    </w:tbl>
    <w:p w14:paraId="40DDE7A6" w14:textId="77777777" w:rsidR="00BB28C8" w:rsidRPr="00EF1C40" w:rsidRDefault="00BB28C8" w:rsidP="00BB28C8">
      <w:pPr>
        <w:widowControl w:val="0"/>
        <w:spacing w:after="160" w:line="360" w:lineRule="auto"/>
        <w:ind w:firstLine="567"/>
        <w:jc w:val="both"/>
        <w:rPr>
          <w:rFonts w:ascii="GHEA Grapalat" w:hAnsi="GHEA Grapalat" w:cs="Arial"/>
          <w:iCs/>
          <w:color w:val="000000"/>
          <w:lang w:val="en-US"/>
        </w:rPr>
      </w:pPr>
    </w:p>
    <w:p w14:paraId="1C0CAC57"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2D3C41B3" w14:textId="77777777" w:rsidR="00BB28C8" w:rsidRPr="00744E7F" w:rsidRDefault="00BB28C8" w:rsidP="00BB28C8">
      <w:pPr>
        <w:widowControl w:val="0"/>
        <w:spacing w:after="160" w:line="360" w:lineRule="auto"/>
        <w:ind w:firstLine="567"/>
        <w:rPr>
          <w:rFonts w:ascii="GHEA Grapalat" w:hAnsi="GHEA Grapalat"/>
          <w:iCs/>
          <w:snapToGrid w:val="0"/>
          <w:color w:val="000000"/>
        </w:rPr>
      </w:pPr>
    </w:p>
    <w:tbl>
      <w:tblPr>
        <w:tblStyle w:val="25"/>
        <w:tblW w:w="9704" w:type="dxa"/>
        <w:tblLook w:val="0000" w:firstRow="0" w:lastRow="0" w:firstColumn="0" w:lastColumn="0" w:noHBand="0" w:noVBand="0"/>
      </w:tblPr>
      <w:tblGrid>
        <w:gridCol w:w="4852"/>
        <w:gridCol w:w="4852"/>
      </w:tblGrid>
      <w:tr w:rsidR="00BB28C8" w:rsidRPr="009F3DC7" w14:paraId="4889C854" w14:textId="77777777" w:rsidTr="003D2146">
        <w:trPr>
          <w:trHeight w:val="266"/>
        </w:trPr>
        <w:tc>
          <w:tcPr>
            <w:tcW w:w="0" w:type="auto"/>
          </w:tcPr>
          <w:p w14:paraId="7BB13D6D"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tcPr>
          <w:p w14:paraId="598E70CA"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061C9D63" w14:textId="77777777" w:rsidTr="003D2146">
        <w:trPr>
          <w:trHeight w:val="473"/>
        </w:trPr>
        <w:tc>
          <w:tcPr>
            <w:tcW w:w="0" w:type="auto"/>
          </w:tcPr>
          <w:p w14:paraId="68D71B46" w14:textId="77777777" w:rsidR="00BB28C8" w:rsidRPr="00EF1C40" w:rsidRDefault="00BB28C8" w:rsidP="003D2146">
            <w:pPr>
              <w:widowControl w:val="0"/>
              <w:ind w:firstLine="19"/>
              <w:jc w:val="center"/>
              <w:rPr>
                <w:rFonts w:ascii="GHEA Grapalat" w:hAnsi="GHEA Grapalat"/>
                <w:iCs/>
                <w:lang w:val="en-US"/>
              </w:rPr>
            </w:pPr>
            <w:r>
              <w:rPr>
                <w:rFonts w:ascii="GHEA Grapalat" w:hAnsi="GHEA Grapalat"/>
              </w:rPr>
              <w:t>___________________________</w:t>
            </w:r>
          </w:p>
          <w:p w14:paraId="1F3E47B0"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c>
          <w:tcPr>
            <w:tcW w:w="0" w:type="auto"/>
          </w:tcPr>
          <w:p w14:paraId="3350FD0F"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45090549"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 xml:space="preserve">подпись </w:t>
            </w:r>
          </w:p>
        </w:tc>
      </w:tr>
      <w:tr w:rsidR="00BB28C8" w:rsidRPr="009F3DC7" w14:paraId="1F4067A7" w14:textId="77777777" w:rsidTr="003D2146">
        <w:trPr>
          <w:trHeight w:val="503"/>
        </w:trPr>
        <w:tc>
          <w:tcPr>
            <w:tcW w:w="0" w:type="auto"/>
          </w:tcPr>
          <w:p w14:paraId="12CE869B"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 xml:space="preserve">___________________________ </w:t>
            </w:r>
          </w:p>
          <w:p w14:paraId="180E9F29"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c>
          <w:tcPr>
            <w:tcW w:w="0" w:type="auto"/>
          </w:tcPr>
          <w:p w14:paraId="03FC99E0" w14:textId="77777777" w:rsidR="00BB28C8" w:rsidRPr="009F3DC7" w:rsidRDefault="00BB28C8" w:rsidP="003D2146">
            <w:pPr>
              <w:widowControl w:val="0"/>
              <w:ind w:firstLine="19"/>
              <w:jc w:val="center"/>
              <w:rPr>
                <w:rFonts w:ascii="GHEA Grapalat" w:hAnsi="GHEA Grapalat"/>
                <w:iCs/>
              </w:rPr>
            </w:pPr>
            <w:r w:rsidRPr="009F3DC7">
              <w:rPr>
                <w:rFonts w:ascii="GHEA Grapalat" w:hAnsi="GHEA Grapalat"/>
              </w:rPr>
              <w:t>___________________________</w:t>
            </w:r>
          </w:p>
          <w:p w14:paraId="0CA7DFC6" w14:textId="77777777" w:rsidR="00BB28C8" w:rsidRPr="00E50D56" w:rsidRDefault="00BB28C8" w:rsidP="003D2146">
            <w:pPr>
              <w:widowControl w:val="0"/>
              <w:spacing w:after="160" w:line="360" w:lineRule="auto"/>
              <w:ind w:firstLine="19"/>
              <w:jc w:val="center"/>
              <w:rPr>
                <w:rFonts w:ascii="GHEA Grapalat" w:hAnsi="GHEA Grapalat"/>
                <w:iCs/>
                <w:vertAlign w:val="superscript"/>
              </w:rPr>
            </w:pPr>
            <w:r w:rsidRPr="00E50D56">
              <w:rPr>
                <w:rFonts w:ascii="GHEA Grapalat" w:hAnsi="GHEA Grapalat"/>
                <w:vertAlign w:val="superscript"/>
              </w:rPr>
              <w:t>фамилия, имя</w:t>
            </w:r>
          </w:p>
        </w:tc>
      </w:tr>
      <w:tr w:rsidR="00BB28C8" w:rsidRPr="009F3DC7" w14:paraId="21E655D4" w14:textId="77777777" w:rsidTr="003D2146">
        <w:trPr>
          <w:trHeight w:val="281"/>
        </w:trPr>
        <w:tc>
          <w:tcPr>
            <w:tcW w:w="0" w:type="auto"/>
          </w:tcPr>
          <w:p w14:paraId="04D53867"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c>
          <w:tcPr>
            <w:tcW w:w="0" w:type="auto"/>
          </w:tcPr>
          <w:p w14:paraId="02E18CE1" w14:textId="77777777" w:rsidR="00BB28C8" w:rsidRPr="009F3DC7" w:rsidRDefault="00BB28C8" w:rsidP="003D2146">
            <w:pPr>
              <w:widowControl w:val="0"/>
              <w:spacing w:after="160" w:line="360" w:lineRule="auto"/>
              <w:ind w:firstLine="19"/>
              <w:jc w:val="center"/>
              <w:rPr>
                <w:rFonts w:ascii="GHEA Grapalat" w:hAnsi="GHEA Grapalat"/>
                <w:iCs/>
                <w:color w:val="000000"/>
              </w:rPr>
            </w:pPr>
            <w:r w:rsidRPr="009F3DC7">
              <w:rPr>
                <w:rFonts w:ascii="GHEA Grapalat" w:hAnsi="GHEA Grapalat"/>
                <w:color w:val="000000"/>
              </w:rPr>
              <w:t>М. П.</w:t>
            </w:r>
          </w:p>
        </w:tc>
      </w:tr>
    </w:tbl>
    <w:p w14:paraId="1C776170" w14:textId="77777777" w:rsidR="00BB28C8" w:rsidRDefault="00BB28C8" w:rsidP="00BB28C8">
      <w:pPr>
        <w:widowControl w:val="0"/>
        <w:spacing w:after="160" w:line="360" w:lineRule="auto"/>
        <w:ind w:firstLine="567"/>
        <w:jc w:val="right"/>
        <w:rPr>
          <w:rFonts w:ascii="GHEA Grapalat" w:hAnsi="GHEA Grapalat" w:cs="Sylfaen"/>
          <w:b/>
        </w:rPr>
      </w:pPr>
    </w:p>
    <w:p w14:paraId="2AE1D1BE" w14:textId="77777777" w:rsidR="00BB28C8" w:rsidRDefault="00BB28C8" w:rsidP="00BB28C8">
      <w:pPr>
        <w:rPr>
          <w:rFonts w:ascii="GHEA Grapalat" w:hAnsi="GHEA Grapalat" w:cs="Sylfaen"/>
          <w:b/>
        </w:rPr>
      </w:pPr>
      <w:r>
        <w:rPr>
          <w:rFonts w:ascii="GHEA Grapalat" w:hAnsi="GHEA Grapalat" w:cs="Sylfaen"/>
          <w:b/>
        </w:rPr>
        <w:br w:type="page"/>
      </w:r>
    </w:p>
    <w:p w14:paraId="34382783" w14:textId="77777777"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lastRenderedPageBreak/>
        <w:t>Приложение № 3.1</w:t>
      </w:r>
    </w:p>
    <w:p w14:paraId="69509CFC" w14:textId="77777777" w:rsidR="00BB28C8" w:rsidRPr="009F3DC7" w:rsidRDefault="00BB28C8" w:rsidP="00BB28C8">
      <w:pPr>
        <w:widowControl w:val="0"/>
        <w:spacing w:after="160" w:line="360" w:lineRule="auto"/>
        <w:ind w:firstLine="567"/>
        <w:contextualSpacing/>
        <w:jc w:val="right"/>
        <w:rPr>
          <w:rFonts w:ascii="GHEA Grapalat" w:hAnsi="GHEA Grapalat" w:cs="Sylfaen"/>
          <w:i/>
        </w:rPr>
      </w:pPr>
      <w:r w:rsidRPr="009F3DC7">
        <w:rPr>
          <w:rFonts w:ascii="GHEA Grapalat" w:hAnsi="GHEA Grapalat"/>
          <w:i/>
        </w:rPr>
        <w:t xml:space="preserve">к Договору под кодом </w:t>
      </w:r>
      <w:r w:rsidRPr="00124BE9">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E50D56">
        <w:rPr>
          <w:rFonts w:ascii="GHEA Grapalat" w:hAnsi="GHEA Grapalat"/>
          <w:i/>
        </w:rPr>
        <w:tab/>
      </w:r>
      <w:r>
        <w:rPr>
          <w:rFonts w:ascii="GHEA Grapalat" w:hAnsi="GHEA Grapalat"/>
          <w:i/>
        </w:rPr>
        <w:t xml:space="preserve">" </w:t>
      </w:r>
      <w:r w:rsidRPr="00E50D56">
        <w:rPr>
          <w:rFonts w:ascii="GHEA Grapalat" w:hAnsi="GHEA Grapalat"/>
          <w:i/>
        </w:rPr>
        <w:tab/>
      </w:r>
      <w:r>
        <w:rPr>
          <w:rFonts w:ascii="GHEA Grapalat" w:hAnsi="GHEA Grapalat"/>
          <w:i/>
        </w:rPr>
        <w:t>20</w:t>
      </w:r>
      <w:r w:rsidRPr="00E50D56">
        <w:rPr>
          <w:rFonts w:ascii="GHEA Grapalat" w:hAnsi="GHEA Grapalat"/>
          <w:i/>
        </w:rPr>
        <w:tab/>
      </w:r>
      <w:r w:rsidRPr="009F3DC7">
        <w:rPr>
          <w:rFonts w:ascii="GHEA Grapalat" w:hAnsi="GHEA Grapalat"/>
          <w:i/>
        </w:rPr>
        <w:t>г.</w:t>
      </w:r>
    </w:p>
    <w:p w14:paraId="54A36BED" w14:textId="77777777" w:rsidR="00BB28C8" w:rsidRPr="008A435E" w:rsidRDefault="00BB28C8" w:rsidP="00BB28C8">
      <w:pPr>
        <w:widowControl w:val="0"/>
        <w:tabs>
          <w:tab w:val="left" w:pos="2250"/>
        </w:tabs>
        <w:spacing w:after="160" w:line="360" w:lineRule="auto"/>
        <w:ind w:firstLine="567"/>
        <w:jc w:val="center"/>
        <w:rPr>
          <w:rFonts w:ascii="GHEA Grapalat" w:hAnsi="GHEA Grapalat" w:cs="Sylfaen"/>
          <w:bCs/>
        </w:rPr>
      </w:pPr>
      <w:r w:rsidRPr="009F3DC7">
        <w:rPr>
          <w:rFonts w:ascii="GHEA Grapalat" w:hAnsi="GHEA Grapalat"/>
        </w:rPr>
        <w:t>АКТ №</w:t>
      </w:r>
      <w:r>
        <w:rPr>
          <w:rFonts w:ascii="GHEA Grapalat" w:hAnsi="GHEA Grapalat"/>
        </w:rPr>
        <w:t xml:space="preserve"> </w:t>
      </w:r>
      <w:r w:rsidRPr="008A435E">
        <w:rPr>
          <w:rFonts w:ascii="GHEA Grapalat" w:hAnsi="GHEA Grapalat"/>
        </w:rPr>
        <w:t>______</w:t>
      </w:r>
    </w:p>
    <w:p w14:paraId="1C705105" w14:textId="77777777" w:rsidR="00BB28C8" w:rsidRPr="009F3DC7" w:rsidRDefault="00BB28C8" w:rsidP="00BB28C8">
      <w:pPr>
        <w:widowControl w:val="0"/>
        <w:tabs>
          <w:tab w:val="left" w:pos="360"/>
          <w:tab w:val="left" w:pos="540"/>
          <w:tab w:val="left" w:pos="2250"/>
        </w:tabs>
        <w:spacing w:after="160" w:line="360" w:lineRule="auto"/>
        <w:ind w:firstLine="567"/>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1BE0F234"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p w14:paraId="1FB87003"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01ADE2A2"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06DC1588"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4432AA1F"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66B53C12"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51CE60C5"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7563446C"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9F3DC7" w14:paraId="7996D447"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C44E1C9" w14:textId="77777777" w:rsidR="00BB28C8" w:rsidRPr="009F3DC7" w:rsidRDefault="00BB28C8" w:rsidP="003D2146">
            <w:pPr>
              <w:widowControl w:val="0"/>
              <w:spacing w:after="120"/>
              <w:jc w:val="center"/>
              <w:rPr>
                <w:rFonts w:ascii="GHEA Grapalat" w:hAnsi="GHEA Grapalat" w:cs="Sylfaen"/>
                <w:bCs/>
              </w:rPr>
            </w:pPr>
            <w:r w:rsidRPr="009F3DC7">
              <w:rPr>
                <w:rFonts w:ascii="GHEA Grapalat" w:hAnsi="GHEA Grapalat"/>
              </w:rPr>
              <w:t>Работа</w:t>
            </w:r>
          </w:p>
        </w:tc>
      </w:tr>
      <w:tr w:rsidR="00BB28C8" w:rsidRPr="009F3DC7" w14:paraId="45B2953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2A5A962A" w14:textId="77777777" w:rsidR="00BB28C8" w:rsidRPr="009F3DC7" w:rsidRDefault="00BB28C8" w:rsidP="003D2146">
            <w:pPr>
              <w:widowControl w:val="0"/>
              <w:spacing w:after="120"/>
              <w:ind w:firstLine="567"/>
              <w:jc w:val="center"/>
              <w:rPr>
                <w:rFonts w:ascii="GHEA Grapalat" w:hAnsi="GHEA Grapalat"/>
              </w:rPr>
            </w:pPr>
            <w:r w:rsidRPr="009F3DC7">
              <w:rPr>
                <w:rFonts w:ascii="GHEA Grapalat" w:hAnsi="GHEA Grapalat"/>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03F9229"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1D724FB" w14:textId="77777777" w:rsidR="00BB28C8" w:rsidRPr="009F3DC7" w:rsidRDefault="00BB28C8" w:rsidP="003D2146">
            <w:pPr>
              <w:widowControl w:val="0"/>
              <w:spacing w:after="120"/>
              <w:jc w:val="center"/>
              <w:rPr>
                <w:rFonts w:ascii="GHEA Grapalat" w:hAnsi="GHEA Grapalat"/>
              </w:rPr>
            </w:pPr>
            <w:r w:rsidRPr="009F3DC7">
              <w:rPr>
                <w:rFonts w:ascii="GHEA Grapalat" w:hAnsi="GHEA Grapalat"/>
              </w:rPr>
              <w:t>объем (фактический)</w:t>
            </w:r>
          </w:p>
        </w:tc>
      </w:tr>
      <w:tr w:rsidR="00BB28C8" w:rsidRPr="009F3DC7" w14:paraId="563C82A6"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F132543"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4C8963B7"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4DC33E5E" w14:textId="77777777" w:rsidR="00BB28C8" w:rsidRPr="009F3DC7" w:rsidRDefault="00BB28C8" w:rsidP="003D2146">
            <w:pPr>
              <w:widowControl w:val="0"/>
              <w:spacing w:after="120"/>
              <w:ind w:firstLine="567"/>
              <w:rPr>
                <w:rFonts w:ascii="GHEA Grapalat" w:hAnsi="GHEA Grapalat" w:cs="Sylfaen"/>
              </w:rPr>
            </w:pPr>
          </w:p>
        </w:tc>
      </w:tr>
      <w:tr w:rsidR="00BB28C8" w:rsidRPr="009F3DC7" w14:paraId="31779AA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6A6D06B9" w14:textId="77777777" w:rsidR="00BB28C8" w:rsidRPr="009F3DC7" w:rsidRDefault="00BB28C8" w:rsidP="003D2146">
            <w:pPr>
              <w:widowControl w:val="0"/>
              <w:spacing w:after="120"/>
              <w:ind w:firstLine="567"/>
              <w:rPr>
                <w:rFonts w:ascii="GHEA Grapalat" w:hAnsi="GHEA Grapalat" w:cs="Sylfaen"/>
              </w:rPr>
            </w:pPr>
          </w:p>
        </w:tc>
        <w:tc>
          <w:tcPr>
            <w:tcW w:w="2062" w:type="dxa"/>
            <w:tcBorders>
              <w:top w:val="single" w:sz="4" w:space="0" w:color="000000"/>
              <w:left w:val="single" w:sz="4" w:space="0" w:color="000000"/>
              <w:bottom w:val="single" w:sz="4" w:space="0" w:color="000000"/>
              <w:right w:val="single" w:sz="4" w:space="0" w:color="auto"/>
            </w:tcBorders>
          </w:tcPr>
          <w:p w14:paraId="73A7E10A" w14:textId="77777777" w:rsidR="00BB28C8" w:rsidRPr="009F3DC7" w:rsidRDefault="00BB28C8" w:rsidP="003D2146">
            <w:pPr>
              <w:widowControl w:val="0"/>
              <w:spacing w:after="120"/>
              <w:ind w:firstLine="567"/>
              <w:rPr>
                <w:rFonts w:ascii="GHEA Grapalat" w:hAnsi="GHEA Grapalat" w:cs="Sylfaen"/>
              </w:rPr>
            </w:pPr>
          </w:p>
        </w:tc>
        <w:tc>
          <w:tcPr>
            <w:tcW w:w="1784" w:type="dxa"/>
            <w:tcBorders>
              <w:top w:val="single" w:sz="4" w:space="0" w:color="000000"/>
              <w:left w:val="single" w:sz="4" w:space="0" w:color="auto"/>
              <w:bottom w:val="single" w:sz="4" w:space="0" w:color="000000"/>
              <w:right w:val="single" w:sz="4" w:space="0" w:color="000000"/>
            </w:tcBorders>
          </w:tcPr>
          <w:p w14:paraId="0A7123D0" w14:textId="77777777" w:rsidR="00BB28C8" w:rsidRPr="009F3DC7" w:rsidRDefault="00BB28C8" w:rsidP="003D2146">
            <w:pPr>
              <w:widowControl w:val="0"/>
              <w:spacing w:after="120"/>
              <w:ind w:firstLine="567"/>
              <w:rPr>
                <w:rFonts w:ascii="GHEA Grapalat" w:hAnsi="GHEA Grapalat" w:cs="Sylfaen"/>
              </w:rPr>
            </w:pPr>
          </w:p>
        </w:tc>
      </w:tr>
    </w:tbl>
    <w:p w14:paraId="54760749"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r>
        <w:rPr>
          <w:rFonts w:ascii="GHEA Grapalat" w:hAnsi="GHEA Grapalat"/>
        </w:rPr>
        <w:br w:type="page"/>
      </w:r>
    </w:p>
    <w:p w14:paraId="4F0261F2"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2974665E" w14:textId="77777777" w:rsidR="00BB28C8" w:rsidRPr="009F3DC7" w:rsidRDefault="00BB28C8" w:rsidP="00BB28C8">
      <w:pPr>
        <w:widowControl w:val="0"/>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644"/>
        <w:gridCol w:w="4643"/>
      </w:tblGrid>
      <w:tr w:rsidR="00BB28C8" w:rsidRPr="009F3DC7" w14:paraId="64A158CC" w14:textId="77777777" w:rsidTr="003D2146">
        <w:tc>
          <w:tcPr>
            <w:tcW w:w="4644" w:type="dxa"/>
          </w:tcPr>
          <w:p w14:paraId="7187FBBD"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Сдал</w:t>
            </w:r>
          </w:p>
        </w:tc>
        <w:tc>
          <w:tcPr>
            <w:tcW w:w="4643" w:type="dxa"/>
          </w:tcPr>
          <w:p w14:paraId="08D16877"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Принял</w:t>
            </w:r>
          </w:p>
        </w:tc>
      </w:tr>
    </w:tbl>
    <w:p w14:paraId="1CD87376" w14:textId="77777777" w:rsidR="00BB28C8" w:rsidRPr="009F3DC7" w:rsidRDefault="00BB28C8" w:rsidP="00BB28C8">
      <w:pPr>
        <w:widowControl w:val="0"/>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36D2382E" w14:textId="77777777" w:rsidR="00BB28C8" w:rsidRPr="009F3DC7" w:rsidRDefault="00BB28C8" w:rsidP="00BB28C8">
      <w:pPr>
        <w:widowControl w:val="0"/>
        <w:tabs>
          <w:tab w:val="left" w:pos="360"/>
          <w:tab w:val="left" w:pos="540"/>
        </w:tabs>
        <w:spacing w:after="160" w:line="360" w:lineRule="auto"/>
        <w:ind w:firstLine="567"/>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B28C8" w:rsidRPr="009F3DC7" w14:paraId="65309AF2" w14:textId="77777777" w:rsidTr="003D2146">
        <w:trPr>
          <w:tblCellSpacing w:w="7" w:type="dxa"/>
          <w:jc w:val="center"/>
        </w:trPr>
        <w:tc>
          <w:tcPr>
            <w:tcW w:w="0" w:type="auto"/>
            <w:vAlign w:val="center"/>
          </w:tcPr>
          <w:p w14:paraId="39C20D09"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647AE151"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c>
          <w:tcPr>
            <w:tcW w:w="0" w:type="auto"/>
            <w:vAlign w:val="center"/>
          </w:tcPr>
          <w:p w14:paraId="5922D277"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27F10A9B"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фамилия, имя</w:t>
            </w:r>
          </w:p>
        </w:tc>
      </w:tr>
      <w:tr w:rsidR="00BB28C8" w:rsidRPr="009F3DC7" w14:paraId="1C0B9F26" w14:textId="77777777" w:rsidTr="003D2146">
        <w:trPr>
          <w:tblCellSpacing w:w="7" w:type="dxa"/>
          <w:jc w:val="center"/>
        </w:trPr>
        <w:tc>
          <w:tcPr>
            <w:tcW w:w="0" w:type="auto"/>
            <w:vAlign w:val="center"/>
          </w:tcPr>
          <w:p w14:paraId="14B5306D"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 xml:space="preserve">___________________________ </w:t>
            </w:r>
          </w:p>
          <w:p w14:paraId="060F7867"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c>
          <w:tcPr>
            <w:tcW w:w="0" w:type="auto"/>
            <w:vAlign w:val="center"/>
          </w:tcPr>
          <w:p w14:paraId="1A8AC0BE"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___________________________</w:t>
            </w:r>
          </w:p>
          <w:p w14:paraId="5810EAC6" w14:textId="77777777" w:rsidR="00BB28C8" w:rsidRPr="00676B4F" w:rsidRDefault="00BB28C8" w:rsidP="003D2146">
            <w:pPr>
              <w:widowControl w:val="0"/>
              <w:spacing w:after="160" w:line="360" w:lineRule="auto"/>
              <w:jc w:val="center"/>
              <w:rPr>
                <w:rFonts w:ascii="GHEA Grapalat" w:hAnsi="GHEA Grapalat" w:cs="GHEA Grapalat"/>
                <w:color w:val="000000"/>
                <w:vertAlign w:val="superscript"/>
              </w:rPr>
            </w:pPr>
            <w:r w:rsidRPr="00676B4F">
              <w:rPr>
                <w:rFonts w:ascii="GHEA Grapalat" w:hAnsi="GHEA Grapalat"/>
                <w:color w:val="000000"/>
                <w:vertAlign w:val="superscript"/>
              </w:rPr>
              <w:t>подпись</w:t>
            </w:r>
          </w:p>
        </w:tc>
      </w:tr>
    </w:tbl>
    <w:p w14:paraId="04E539E4" w14:textId="77777777" w:rsidR="00BB28C8" w:rsidRDefault="00BB28C8" w:rsidP="00BB28C8">
      <w:pPr>
        <w:pStyle w:val="31"/>
        <w:widowControl w:val="0"/>
        <w:spacing w:after="160"/>
        <w:jc w:val="right"/>
        <w:rPr>
          <w:rFonts w:ascii="GHEA Grapalat" w:hAnsi="GHEA Grapalat" w:cs="Sylfaen"/>
          <w:sz w:val="24"/>
          <w:szCs w:val="24"/>
        </w:rPr>
      </w:pPr>
    </w:p>
    <w:p w14:paraId="68EAA56F" w14:textId="77777777" w:rsidR="00BB28C8" w:rsidRDefault="00BB28C8" w:rsidP="00BB28C8">
      <w:pPr>
        <w:rPr>
          <w:rFonts w:ascii="GHEA Grapalat" w:hAnsi="GHEA Grapalat" w:cs="Sylfaen"/>
        </w:rPr>
      </w:pPr>
      <w:r>
        <w:rPr>
          <w:rFonts w:ascii="GHEA Grapalat" w:hAnsi="GHEA Grapalat" w:cs="Sylfaen"/>
        </w:rPr>
        <w:br w:type="page"/>
      </w:r>
    </w:p>
    <w:p w14:paraId="0CD989B7" w14:textId="77777777" w:rsidR="00B80444" w:rsidRPr="00EB1587" w:rsidRDefault="00B80444" w:rsidP="00B80444">
      <w:pPr>
        <w:widowControl w:val="0"/>
        <w:jc w:val="right"/>
        <w:rPr>
          <w:rFonts w:ascii="GHEA Grapalat" w:hAnsi="GHEA Grapalat" w:cs="Sylfaen"/>
          <w:i/>
        </w:rPr>
      </w:pPr>
      <w:r>
        <w:rPr>
          <w:rFonts w:ascii="GHEA Grapalat" w:hAnsi="GHEA Grapalat"/>
          <w:b/>
        </w:rPr>
        <w:lastRenderedPageBreak/>
        <w:br w:type="page"/>
      </w:r>
      <w:r w:rsidRPr="00EB1587">
        <w:rPr>
          <w:rFonts w:ascii="GHEA Grapalat" w:hAnsi="GHEA Grapalat"/>
          <w:i/>
        </w:rPr>
        <w:lastRenderedPageBreak/>
        <w:t>Приложение № 4</w:t>
      </w:r>
    </w:p>
    <w:p w14:paraId="1084E4A9" w14:textId="77777777" w:rsidR="00B80444" w:rsidRPr="00EB1587" w:rsidRDefault="00B80444" w:rsidP="00B80444">
      <w:pPr>
        <w:widowControl w:val="0"/>
        <w:jc w:val="right"/>
        <w:rPr>
          <w:rFonts w:ascii="GHEA Grapalat" w:hAnsi="GHEA Grapalat" w:cs="Sylfaen"/>
          <w:i/>
        </w:rPr>
      </w:pPr>
      <w:r w:rsidRPr="00EB1587">
        <w:rPr>
          <w:rFonts w:ascii="GHEA Grapalat" w:hAnsi="GHEA Grapalat"/>
          <w:i/>
        </w:rPr>
        <w:t>к Договору под кодом</w:t>
      </w:r>
      <w:r w:rsidRPr="00EB1587">
        <w:rPr>
          <w:rFonts w:ascii="GHEA Grapalat" w:hAnsi="GHEA Grapalat"/>
          <w:i/>
          <w:lang w:val="hy-AM"/>
        </w:rPr>
        <w:t xml:space="preserve"> </w:t>
      </w:r>
      <w:proofErr w:type="gramStart"/>
      <w:r w:rsidRPr="00EB1587">
        <w:rPr>
          <w:rFonts w:ascii="GHEA Grapalat" w:hAnsi="GHEA Grapalat"/>
          <w:i/>
          <w:lang w:val="hy-AM"/>
        </w:rPr>
        <w:t xml:space="preserve">«  </w:t>
      </w:r>
      <w:proofErr w:type="gramEnd"/>
      <w:r w:rsidRPr="00EB1587">
        <w:rPr>
          <w:rFonts w:ascii="GHEA Grapalat" w:hAnsi="GHEA Grapalat"/>
          <w:i/>
          <w:lang w:val="hy-AM"/>
        </w:rPr>
        <w:t xml:space="preserve">    »</w:t>
      </w:r>
      <w:r w:rsidRPr="00EB1587">
        <w:rPr>
          <w:rFonts w:ascii="GHEA Grapalat" w:hAnsi="GHEA Grapalat"/>
          <w:i/>
        </w:rPr>
        <w:t xml:space="preserve"> </w:t>
      </w:r>
      <w:r w:rsidRPr="00EB1587">
        <w:rPr>
          <w:rFonts w:ascii="GHEA Grapalat" w:hAnsi="GHEA Grapalat" w:cs="Sylfaen"/>
          <w:i/>
        </w:rPr>
        <w:br/>
      </w:r>
      <w:r w:rsidRPr="00EB1587">
        <w:rPr>
          <w:rFonts w:ascii="GHEA Grapalat" w:hAnsi="GHEA Grapalat"/>
          <w:i/>
        </w:rPr>
        <w:t>заключенному "</w:t>
      </w:r>
      <w:r w:rsidRPr="00EB1587">
        <w:rPr>
          <w:rFonts w:ascii="GHEA Grapalat" w:hAnsi="GHEA Grapalat"/>
          <w:i/>
        </w:rPr>
        <w:tab/>
        <w:t xml:space="preserve"> "</w:t>
      </w:r>
      <w:r w:rsidRPr="00EB1587">
        <w:rPr>
          <w:rFonts w:ascii="GHEA Grapalat" w:hAnsi="GHEA Grapalat"/>
          <w:i/>
        </w:rPr>
        <w:tab/>
        <w:t>20</w:t>
      </w:r>
      <w:r w:rsidRPr="00EB1587">
        <w:rPr>
          <w:rFonts w:ascii="GHEA Grapalat" w:hAnsi="GHEA Grapalat"/>
          <w:i/>
        </w:rPr>
        <w:tab/>
        <w:t xml:space="preserve">  г.</w:t>
      </w:r>
    </w:p>
    <w:p w14:paraId="5544DD31" w14:textId="77777777" w:rsidR="00B80444" w:rsidRPr="00EB1587" w:rsidRDefault="00B80444" w:rsidP="00B80444">
      <w:pPr>
        <w:jc w:val="center"/>
        <w:rPr>
          <w:rFonts w:ascii="GHEA Grapalat" w:hAnsi="GHEA Grapalat" w:cs="GHEA Grapalat"/>
        </w:rPr>
      </w:pPr>
    </w:p>
    <w:p w14:paraId="4DE68AAD" w14:textId="77777777" w:rsidR="00B80444" w:rsidRPr="00EB1587" w:rsidRDefault="00B80444" w:rsidP="00B80444">
      <w:pPr>
        <w:jc w:val="center"/>
        <w:rPr>
          <w:rFonts w:ascii="GHEA Grapalat" w:hAnsi="GHEA Grapalat" w:cs="GHEA Grapalat"/>
        </w:rPr>
      </w:pPr>
      <w:r w:rsidRPr="00EB1587">
        <w:rPr>
          <w:rFonts w:ascii="GHEA Grapalat" w:hAnsi="GHEA Grapalat" w:cs="GHEA Grapalat"/>
        </w:rPr>
        <w:t>УВЕДОМЛЕНИЕ</w:t>
      </w:r>
    </w:p>
    <w:p w14:paraId="2062DB94" w14:textId="77777777" w:rsidR="00B80444" w:rsidRPr="00EB1587" w:rsidRDefault="00B80444" w:rsidP="00B80444">
      <w:pPr>
        <w:jc w:val="center"/>
        <w:rPr>
          <w:rFonts w:ascii="GHEA Grapalat" w:hAnsi="GHEA Grapalat" w:cs="GHEA Grapalat"/>
          <w:lang w:val="hy-AM"/>
        </w:rPr>
      </w:pPr>
    </w:p>
    <w:p w14:paraId="0B8E703F" w14:textId="77777777" w:rsidR="00B80444" w:rsidRPr="00EB1587" w:rsidRDefault="00B80444" w:rsidP="00B80444">
      <w:pPr>
        <w:rPr>
          <w:rFonts w:ascii="GHEA Grapalat" w:hAnsi="GHEA Grapalat" w:cs="Arial"/>
          <w:sz w:val="20"/>
          <w:szCs w:val="20"/>
          <w:lang w:val="es-ES"/>
        </w:rPr>
      </w:pPr>
      <w:r w:rsidRPr="00EB1587">
        <w:rPr>
          <w:rFonts w:ascii="GHEA Grapalat" w:hAnsi="GHEA Grapalat"/>
          <w:u w:val="single"/>
          <w:lang w:val="es-ES"/>
        </w:rPr>
        <w:t xml:space="preserve">                                                             </w:t>
      </w:r>
      <w:r w:rsidRPr="00EB1587">
        <w:rPr>
          <w:rFonts w:ascii="GHEA Grapalat" w:hAnsi="GHEA Grapalat"/>
          <w:u w:val="single"/>
          <w:lang w:val="es-ES"/>
        </w:rPr>
        <w:tab/>
      </w:r>
      <w:r w:rsidRPr="00EB1587">
        <w:rPr>
          <w:rFonts w:ascii="GHEA Grapalat" w:hAnsi="GHEA Grapalat"/>
          <w:u w:val="single"/>
          <w:lang w:val="es-ES"/>
        </w:rPr>
        <w:tab/>
        <w:t xml:space="preserve">       </w:t>
      </w:r>
      <w:r w:rsidRPr="00EB1587">
        <w:rPr>
          <w:rFonts w:ascii="GHEA Grapalat" w:hAnsi="GHEA Grapalat"/>
          <w:lang w:val="es-ES"/>
        </w:rPr>
        <w:t xml:space="preserve"> </w:t>
      </w:r>
      <w:r w:rsidRPr="00EB1587">
        <w:rPr>
          <w:rFonts w:ascii="GHEA Grapalat" w:hAnsi="GHEA Grapalat"/>
        </w:rPr>
        <w:t>з</w:t>
      </w:r>
      <w:r w:rsidRPr="00EB1587">
        <w:rPr>
          <w:rFonts w:ascii="GHEA Grapalat" w:hAnsi="GHEA Grapalat" w:cs="Sylfaen"/>
          <w:sz w:val="20"/>
          <w:szCs w:val="20"/>
        </w:rPr>
        <w:t>аявляет, что</w:t>
      </w:r>
      <w:r w:rsidRPr="00EB1587">
        <w:rPr>
          <w:rFonts w:ascii="GHEA Grapalat" w:hAnsi="GHEA Grapalat" w:cs="Arial"/>
          <w:sz w:val="20"/>
          <w:szCs w:val="20"/>
        </w:rPr>
        <w:t>:</w:t>
      </w:r>
      <w:r w:rsidRPr="00EB1587">
        <w:rPr>
          <w:rFonts w:ascii="GHEA Grapalat" w:hAnsi="GHEA Grapalat" w:cs="Arial"/>
          <w:sz w:val="20"/>
          <w:szCs w:val="20"/>
          <w:lang w:val="es-ES"/>
        </w:rPr>
        <w:t xml:space="preserve">  </w:t>
      </w:r>
    </w:p>
    <w:p w14:paraId="7274CC31" w14:textId="77777777" w:rsidR="00B80444" w:rsidRPr="00EB1587" w:rsidRDefault="00B80444" w:rsidP="00B80444">
      <w:pPr>
        <w:rPr>
          <w:rFonts w:ascii="GHEA Grapalat" w:hAnsi="GHEA Grapalat" w:cs="Arial"/>
          <w:vertAlign w:val="superscript"/>
          <w:lang w:val="es-ES"/>
        </w:rPr>
      </w:pPr>
      <w:r w:rsidRPr="00EB1587">
        <w:rPr>
          <w:rFonts w:ascii="GHEA Grapalat" w:hAnsi="GHEA Grapalat"/>
          <w:vertAlign w:val="superscript"/>
          <w:lang w:val="es-ES"/>
        </w:rPr>
        <w:t xml:space="preserve">               </w:t>
      </w:r>
      <w:r w:rsidRPr="00EB1587">
        <w:rPr>
          <w:rFonts w:ascii="GHEA Grapalat" w:hAnsi="GHEA Grapalat"/>
          <w:lang w:val="es-ES"/>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финансового агента</w:t>
      </w:r>
    </w:p>
    <w:p w14:paraId="05CA738F" w14:textId="77777777" w:rsidR="00B80444" w:rsidRPr="00EB1587" w:rsidRDefault="00B80444" w:rsidP="00B80444">
      <w:pPr>
        <w:rPr>
          <w:rFonts w:ascii="GHEA Grapalat" w:hAnsi="GHEA Grapalat"/>
          <w:vertAlign w:val="superscript"/>
          <w:lang w:val="es-ES"/>
        </w:rPr>
      </w:pPr>
    </w:p>
    <w:p w14:paraId="42BFDCE3" w14:textId="77777777" w:rsidR="00B80444" w:rsidRPr="00EB1587" w:rsidRDefault="00B80444" w:rsidP="00B80444">
      <w:pPr>
        <w:pStyle w:val="aff3"/>
        <w:numPr>
          <w:ilvl w:val="0"/>
          <w:numId w:val="36"/>
        </w:numPr>
        <w:contextualSpacing/>
        <w:jc w:val="both"/>
        <w:rPr>
          <w:rFonts w:ascii="GHEA Grapalat" w:hAnsi="GHEA Grapalat"/>
          <w:u w:val="single"/>
          <w:lang w:val="es-ES"/>
        </w:rPr>
      </w:pPr>
      <w:r w:rsidRPr="00EB1587">
        <w:rPr>
          <w:rFonts w:ascii="GHEA Grapalat" w:hAnsi="GHEA Grapalat"/>
          <w:sz w:val="20"/>
          <w:szCs w:val="20"/>
        </w:rPr>
        <w:t>В рамках заключенного между</w:t>
      </w:r>
      <w:r w:rsidRPr="00EB1587">
        <w:rPr>
          <w:rFonts w:ascii="GHEA Grapalat" w:hAnsi="GHEA Grapalat"/>
        </w:rPr>
        <w:t xml:space="preserve">   ----------------------</w:t>
      </w:r>
      <w:r w:rsidRPr="00EB1587">
        <w:rPr>
          <w:rFonts w:ascii="GHEA Grapalat" w:hAnsi="GHEA Grapalat"/>
          <w:lang w:val="hy-AM"/>
        </w:rPr>
        <w:t xml:space="preserve"> </w:t>
      </w:r>
      <w:r w:rsidRPr="00EB1587">
        <w:rPr>
          <w:rFonts w:ascii="GHEA Grapalat" w:hAnsi="GHEA Grapalat"/>
          <w:sz w:val="20"/>
          <w:szCs w:val="20"/>
        </w:rPr>
        <w:t>- ом   и</w:t>
      </w:r>
      <w:r w:rsidRPr="00EB1587">
        <w:rPr>
          <w:rFonts w:ascii="GHEA Grapalat" w:hAnsi="GHEA Grapalat"/>
        </w:rPr>
        <w:t xml:space="preserve"> ---------------------------- </w:t>
      </w:r>
      <w:r w:rsidRPr="00EB1587">
        <w:rPr>
          <w:rFonts w:ascii="GHEA Grapalat" w:hAnsi="GHEA Grapalat"/>
          <w:sz w:val="20"/>
          <w:szCs w:val="20"/>
        </w:rPr>
        <w:t>-ом</w:t>
      </w:r>
      <w:r w:rsidRPr="00EB1587">
        <w:rPr>
          <w:rFonts w:ascii="GHEA Grapalat" w:hAnsi="GHEA Grapalat"/>
        </w:rPr>
        <w:t xml:space="preserve">                              </w:t>
      </w:r>
    </w:p>
    <w:p w14:paraId="5589C32F" w14:textId="77777777" w:rsidR="00B80444" w:rsidRPr="00EB1587" w:rsidRDefault="00B80444" w:rsidP="00B80444">
      <w:pPr>
        <w:rPr>
          <w:rFonts w:ascii="GHEA Grapalat" w:hAnsi="GHEA Grapalat" w:cs="Sylfaen"/>
          <w:vertAlign w:val="superscript"/>
        </w:rPr>
      </w:pPr>
      <w:r w:rsidRPr="00EB1587">
        <w:rPr>
          <w:rFonts w:ascii="GHEA Grapalat" w:hAnsi="GHEA Grapalat" w:cs="Sylfaen"/>
          <w:vertAlign w:val="superscript"/>
          <w:lang w:val="es-ES"/>
        </w:rPr>
        <w:t xml:space="preserve">                                                                                     </w:t>
      </w:r>
      <w:r w:rsidRPr="00EB1587">
        <w:rPr>
          <w:rFonts w:ascii="GHEA Grapalat" w:hAnsi="GHEA Grapalat" w:cs="Sylfaen"/>
          <w:vertAlign w:val="superscript"/>
        </w:rPr>
        <w:t xml:space="preserve">      название</w:t>
      </w:r>
      <w:r w:rsidRPr="00EB1587">
        <w:rPr>
          <w:rFonts w:ascii="GHEA Grapalat" w:hAnsi="GHEA Grapalat" w:cs="Sylfaen"/>
          <w:vertAlign w:val="superscript"/>
          <w:lang w:val="es-ES"/>
        </w:rPr>
        <w:t xml:space="preserve"> </w:t>
      </w:r>
      <w:r w:rsidR="00EB1587" w:rsidRPr="00EB1587">
        <w:rPr>
          <w:rFonts w:ascii="GHEA Grapalat" w:hAnsi="GHEA Grapalat" w:cs="Sylfaen"/>
          <w:vertAlign w:val="superscript"/>
        </w:rPr>
        <w:t>заказчика</w:t>
      </w: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proofErr w:type="spellStart"/>
      <w:r w:rsidR="00EB1587" w:rsidRPr="00EB1587">
        <w:rPr>
          <w:rFonts w:ascii="GHEA Grapalat" w:hAnsi="GHEA Grapalat" w:cs="Sylfaen"/>
          <w:vertAlign w:val="superscript"/>
        </w:rPr>
        <w:t>иаполнителя</w:t>
      </w:r>
      <w:proofErr w:type="spellEnd"/>
    </w:p>
    <w:p w14:paraId="2111D04C" w14:textId="77777777" w:rsidR="00B80444" w:rsidRPr="00EB1587" w:rsidRDefault="00B80444" w:rsidP="00B80444">
      <w:pPr>
        <w:rPr>
          <w:rFonts w:ascii="GHEA Grapalat" w:hAnsi="GHEA Grapalat" w:cs="Sylfaen"/>
          <w:vertAlign w:val="superscript"/>
        </w:rPr>
      </w:pP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 </w:t>
      </w:r>
      <w:r w:rsidRPr="00EB1587">
        <w:rPr>
          <w:rFonts w:ascii="GHEA Grapalat" w:hAnsi="GHEA Grapalat" w:cs="Sylfaen"/>
          <w:sz w:val="20"/>
          <w:szCs w:val="20"/>
          <w:lang w:val="es-ES"/>
        </w:rPr>
        <w:t>20</w:t>
      </w:r>
      <w:r w:rsidRPr="00EB1587">
        <w:rPr>
          <w:rFonts w:ascii="GHEA Grapalat" w:hAnsi="GHEA Grapalat" w:cs="Sylfaen"/>
          <w:sz w:val="20"/>
          <w:szCs w:val="20"/>
        </w:rPr>
        <w:t>г</w:t>
      </w:r>
      <w:r w:rsidRPr="00EB1587">
        <w:rPr>
          <w:rFonts w:ascii="GHEA Grapalat" w:hAnsi="GHEA Grapalat" w:cs="Sylfaen"/>
          <w:sz w:val="20"/>
          <w:szCs w:val="20"/>
          <w:lang w:val="es-ES"/>
        </w:rPr>
        <w:t>.</w:t>
      </w:r>
      <w:r w:rsidRPr="00EB1587">
        <w:rPr>
          <w:rFonts w:ascii="GHEA Grapalat" w:hAnsi="GHEA Grapalat" w:cs="Sylfaen"/>
          <w:sz w:val="20"/>
          <w:szCs w:val="20"/>
        </w:rPr>
        <w:t xml:space="preserve">договора под кодом </w:t>
      </w:r>
      <w:r w:rsidRPr="00EB1587">
        <w:rPr>
          <w:rFonts w:ascii="GHEA Grapalat" w:hAnsi="GHEA Grapalat" w:cs="Sylfaen"/>
          <w:sz w:val="20"/>
          <w:szCs w:val="20"/>
          <w:lang w:val="es-ES"/>
        </w:rPr>
        <w:t xml:space="preserve"> </w:t>
      </w:r>
      <w:r w:rsidRPr="00EB1587">
        <w:rPr>
          <w:rFonts w:ascii="GHEA Grapalat" w:hAnsi="GHEA Grapalat"/>
          <w:i/>
          <w:sz w:val="20"/>
          <w:szCs w:val="20"/>
          <w:lang w:val="af-ZA"/>
        </w:rPr>
        <w:t>___</w:t>
      </w:r>
      <w:r w:rsidRPr="00EB1587">
        <w:rPr>
          <w:rFonts w:ascii="GHEA Grapalat" w:hAnsi="GHEA Grapalat" w:cs="Arial"/>
          <w:i/>
          <w:sz w:val="20"/>
          <w:szCs w:val="20"/>
          <w:shd w:val="clear" w:color="auto" w:fill="FFFFFF"/>
          <w:lang w:val="hy-AM"/>
        </w:rPr>
        <w:t>«________»</w:t>
      </w:r>
      <w:r w:rsidRPr="00EB1587">
        <w:rPr>
          <w:rFonts w:ascii="GHEA Grapalat" w:hAnsi="GHEA Grapalat"/>
          <w:i/>
          <w:sz w:val="20"/>
          <w:szCs w:val="20"/>
          <w:u w:val="single"/>
        </w:rPr>
        <w:t xml:space="preserve">__ </w:t>
      </w:r>
      <w:r w:rsidRPr="00EB1587">
        <w:rPr>
          <w:rFonts w:ascii="GHEA Grapalat" w:hAnsi="GHEA Grapalat"/>
          <w:sz w:val="20"/>
          <w:szCs w:val="20"/>
        </w:rPr>
        <w:t>(</w:t>
      </w:r>
      <w:r w:rsidRPr="00EB1587">
        <w:rPr>
          <w:rFonts w:ascii="GHEA Grapalat" w:hAnsi="GHEA Grapalat" w:cs="Sylfaen"/>
          <w:sz w:val="20"/>
          <w:szCs w:val="20"/>
        </w:rPr>
        <w:t>далее-Договор</w:t>
      </w:r>
      <w:r w:rsidRPr="00EB1587">
        <w:rPr>
          <w:rFonts w:ascii="GHEA Grapalat" w:hAnsi="GHEA Grapalat" w:cs="Sylfaen"/>
          <w:sz w:val="20"/>
          <w:szCs w:val="20"/>
          <w:lang w:val="es-ES"/>
        </w:rPr>
        <w:t>)</w:t>
      </w:r>
      <w:r w:rsidRPr="00EB1587">
        <w:rPr>
          <w:rFonts w:ascii="GHEA Grapalat" w:hAnsi="GHEA Grapalat" w:cs="Sylfaen"/>
          <w:sz w:val="20"/>
          <w:szCs w:val="20"/>
        </w:rPr>
        <w:t xml:space="preserve">, между мной </w:t>
      </w:r>
      <w:r w:rsidRPr="00EB1587">
        <w:rPr>
          <w:rFonts w:ascii="GHEA Grapalat" w:hAnsi="GHEA Grapalat" w:cs="Sylfaen"/>
          <w:sz w:val="20"/>
          <w:szCs w:val="20"/>
          <w:lang w:val="hy-AM"/>
        </w:rPr>
        <w:t xml:space="preserve"> </w:t>
      </w:r>
      <w:r w:rsidRPr="00EB1587">
        <w:rPr>
          <w:rFonts w:ascii="GHEA Grapalat" w:hAnsi="GHEA Grapalat" w:cs="Sylfaen"/>
          <w:sz w:val="20"/>
          <w:szCs w:val="20"/>
        </w:rPr>
        <w:t>и -------------- - ом</w:t>
      </w:r>
    </w:p>
    <w:p w14:paraId="4370AE81" w14:textId="77777777" w:rsidR="00B80444" w:rsidRPr="00EB1587" w:rsidRDefault="00B80444" w:rsidP="00B80444">
      <w:pPr>
        <w:rPr>
          <w:rFonts w:ascii="GHEA Grapalat" w:hAnsi="GHEA Grapalat"/>
          <w:u w:val="single"/>
          <w:lang w:val="es-ES"/>
        </w:rPr>
      </w:pPr>
      <w:r w:rsidRPr="00EB1587">
        <w:rPr>
          <w:rFonts w:ascii="GHEA Grapalat" w:hAnsi="GHEA Grapalat" w:cs="Sylfaen"/>
          <w:vertAlign w:val="superscript"/>
        </w:rPr>
        <w:t xml:space="preserve">                                                                                                                                                               </w:t>
      </w:r>
      <w:r w:rsidRPr="00EB1587">
        <w:rPr>
          <w:rFonts w:ascii="GHEA Grapalat" w:hAnsi="GHEA Grapalat" w:cs="Sylfaen"/>
          <w:vertAlign w:val="superscript"/>
          <w:lang w:val="hy-AM"/>
        </w:rPr>
        <w:t xml:space="preserve">            </w:t>
      </w:r>
      <w:r w:rsidRPr="00EB1587">
        <w:rPr>
          <w:rFonts w:ascii="GHEA Grapalat" w:hAnsi="GHEA Grapalat" w:cs="Sylfaen"/>
          <w:vertAlign w:val="superscript"/>
        </w:rPr>
        <w:t>название</w:t>
      </w:r>
      <w:r w:rsidRPr="00EB1587">
        <w:rPr>
          <w:rFonts w:ascii="GHEA Grapalat" w:hAnsi="GHEA Grapalat" w:cs="Sylfaen"/>
          <w:vertAlign w:val="superscript"/>
          <w:lang w:val="es-ES"/>
        </w:rPr>
        <w:t xml:space="preserve"> </w:t>
      </w:r>
      <w:r w:rsidRPr="00EB1587">
        <w:rPr>
          <w:rFonts w:ascii="GHEA Grapalat" w:hAnsi="GHEA Grapalat" w:cs="Sylfaen"/>
          <w:vertAlign w:val="superscript"/>
        </w:rPr>
        <w:t>исполнителя</w:t>
      </w:r>
    </w:p>
    <w:p w14:paraId="54E35BDC" w14:textId="77777777" w:rsidR="00B80444" w:rsidRPr="00EB1587" w:rsidRDefault="00B80444" w:rsidP="00B80444">
      <w:pPr>
        <w:ind w:firstLine="709"/>
        <w:rPr>
          <w:rFonts w:ascii="GHEA Grapalat" w:hAnsi="GHEA Grapalat" w:cs="Sylfaen"/>
          <w:sz w:val="20"/>
          <w:szCs w:val="20"/>
          <w:lang w:val="es-ES"/>
        </w:rPr>
      </w:pPr>
      <w:r w:rsidRPr="00EB1587">
        <w:rPr>
          <w:rFonts w:ascii="GHEA Grapalat" w:hAnsi="GHEA Grapalat"/>
          <w:u w:val="single"/>
          <w:lang w:val="es-ES"/>
        </w:rPr>
        <w:tab/>
      </w:r>
      <w:r w:rsidRPr="00EB1587">
        <w:rPr>
          <w:rFonts w:ascii="GHEA Grapalat" w:hAnsi="GHEA Grapalat" w:cs="Sylfaen"/>
          <w:sz w:val="20"/>
          <w:szCs w:val="20"/>
          <w:lang w:val="es-ES"/>
        </w:rPr>
        <w:t xml:space="preserve"> «--»   20  </w:t>
      </w:r>
      <w:r w:rsidRPr="00EB1587">
        <w:rPr>
          <w:rFonts w:ascii="GHEA Grapalat" w:hAnsi="GHEA Grapalat" w:cs="Sylfaen"/>
          <w:sz w:val="20"/>
          <w:szCs w:val="20"/>
        </w:rPr>
        <w:t xml:space="preserve">года </w:t>
      </w:r>
      <w:r w:rsidRPr="00EB1587">
        <w:rPr>
          <w:rFonts w:ascii="GHEA Grapalat" w:hAnsi="GHEA Grapalat" w:cs="Sylfaen"/>
          <w:sz w:val="20"/>
          <w:szCs w:val="20"/>
          <w:lang w:val="es-ES"/>
        </w:rPr>
        <w:t xml:space="preserve"> </w:t>
      </w:r>
      <w:r w:rsidRPr="00EB1587">
        <w:rPr>
          <w:rFonts w:ascii="GHEA Grapalat" w:hAnsi="GHEA Grapalat"/>
          <w:sz w:val="20"/>
          <w:szCs w:val="20"/>
        </w:rPr>
        <w:t>заключен</w:t>
      </w:r>
      <w:r w:rsidRPr="00EB1587">
        <w:rPr>
          <w:rFonts w:ascii="GHEA Grapalat" w:hAnsi="GHEA Grapalat" w:cs="Sylfaen"/>
          <w:sz w:val="20"/>
          <w:szCs w:val="20"/>
          <w:lang w:val="es-ES"/>
        </w:rPr>
        <w:t xml:space="preserve"> </w:t>
      </w:r>
      <w:r w:rsidRPr="00EB1587">
        <w:rPr>
          <w:rFonts w:ascii="GHEA Grapalat" w:hAnsi="GHEA Grapalat" w:cs="Sylfaen"/>
          <w:sz w:val="20"/>
          <w:szCs w:val="20"/>
        </w:rPr>
        <w:t xml:space="preserve">договор факторинга под кодом </w:t>
      </w:r>
      <w:r w:rsidRPr="00EB1587">
        <w:rPr>
          <w:rFonts w:ascii="GHEA Grapalat" w:hAnsi="GHEA Grapalat"/>
          <w:lang w:val="es-ES"/>
        </w:rPr>
        <w:t>«</w:t>
      </w:r>
      <w:r w:rsidRPr="00EB1587">
        <w:rPr>
          <w:rFonts w:ascii="GHEA Grapalat" w:hAnsi="GHEA Grapalat"/>
          <w:sz w:val="20"/>
          <w:szCs w:val="20"/>
          <w:lang w:val="es-ES"/>
        </w:rPr>
        <w:t>---</w:t>
      </w:r>
      <w:r w:rsidRPr="00EB1587">
        <w:rPr>
          <w:rFonts w:ascii="GHEA Grapalat" w:hAnsi="GHEA Grapalat" w:cs="Sylfaen"/>
          <w:sz w:val="20"/>
          <w:szCs w:val="20"/>
          <w:lang w:val="es-ES"/>
        </w:rPr>
        <w:t>------------------</w:t>
      </w:r>
      <w:r w:rsidRPr="00EB1587">
        <w:rPr>
          <w:rFonts w:ascii="GHEA Grapalat" w:hAnsi="GHEA Grapalat"/>
          <w:lang w:val="es-ES"/>
        </w:rPr>
        <w:t>»</w:t>
      </w:r>
      <w:r w:rsidRPr="00EB1587">
        <w:rPr>
          <w:rFonts w:ascii="GHEA Grapalat" w:hAnsi="GHEA Grapalat"/>
        </w:rPr>
        <w:t>.</w:t>
      </w:r>
      <w:r w:rsidRPr="00EB1587">
        <w:rPr>
          <w:rFonts w:ascii="GHEA Grapalat" w:hAnsi="GHEA Grapalat" w:cs="Sylfaen"/>
          <w:sz w:val="20"/>
          <w:szCs w:val="20"/>
          <w:lang w:val="es-ES"/>
        </w:rPr>
        <w:t xml:space="preserve"> </w:t>
      </w:r>
    </w:p>
    <w:p w14:paraId="3147EE53" w14:textId="77777777" w:rsidR="00B80444" w:rsidRPr="00EB1587" w:rsidRDefault="00B80444" w:rsidP="00B80444">
      <w:pPr>
        <w:rPr>
          <w:rFonts w:ascii="GHEA Grapalat" w:hAnsi="GHEA Grapalat" w:cs="Sylfaen"/>
          <w:sz w:val="20"/>
          <w:szCs w:val="20"/>
          <w:lang w:val="es-ES"/>
        </w:rPr>
      </w:pPr>
    </w:p>
    <w:p w14:paraId="2F8EB31B" w14:textId="77777777" w:rsidR="00B80444" w:rsidRPr="00EB1587" w:rsidRDefault="00B80444" w:rsidP="00B80444">
      <w:pPr>
        <w:pStyle w:val="aff3"/>
        <w:numPr>
          <w:ilvl w:val="0"/>
          <w:numId w:val="36"/>
        </w:numPr>
        <w:contextualSpacing/>
        <w:jc w:val="both"/>
        <w:rPr>
          <w:rFonts w:ascii="GHEA Grapalat" w:hAnsi="GHEA Grapalat" w:cs="Sylfaen"/>
          <w:sz w:val="20"/>
          <w:szCs w:val="20"/>
        </w:rPr>
      </w:pPr>
      <w:r w:rsidRPr="00EB1587">
        <w:rPr>
          <w:rFonts w:ascii="GHEA Grapalat" w:hAnsi="GHEA Grapalat" w:cs="Sylfaen"/>
          <w:sz w:val="20"/>
          <w:szCs w:val="20"/>
        </w:rPr>
        <w:t xml:space="preserve">Согласен с условиями изложенными в пункте </w:t>
      </w:r>
      <w:proofErr w:type="gramStart"/>
      <w:r w:rsidRPr="00EB1587">
        <w:rPr>
          <w:rFonts w:ascii="GHEA Grapalat" w:hAnsi="GHEA Grapalat" w:cs="Sylfaen"/>
          <w:sz w:val="20"/>
          <w:szCs w:val="20"/>
        </w:rPr>
        <w:t>7.12 .</w:t>
      </w:r>
      <w:proofErr w:type="gramEnd"/>
    </w:p>
    <w:p w14:paraId="1079DB31" w14:textId="77777777" w:rsidR="00B80444" w:rsidRPr="00EB1587" w:rsidRDefault="00B80444" w:rsidP="00B80444">
      <w:pPr>
        <w:jc w:val="center"/>
        <w:rPr>
          <w:rFonts w:ascii="GHEA Grapalat" w:hAnsi="GHEA Grapalat" w:cs="GHEA Grapalat"/>
          <w:lang w:val="es-ES"/>
        </w:rPr>
      </w:pPr>
    </w:p>
    <w:p w14:paraId="2DDAAC1C" w14:textId="77777777" w:rsidR="00B80444" w:rsidRPr="00EB1587" w:rsidRDefault="00B80444" w:rsidP="00B80444">
      <w:pPr>
        <w:jc w:val="center"/>
        <w:rPr>
          <w:rFonts w:ascii="GHEA Grapalat" w:hAnsi="GHEA Grapalat" w:cs="Sylfaen"/>
          <w:b/>
          <w:lang w:val="es-ES"/>
        </w:rPr>
      </w:pPr>
    </w:p>
    <w:p w14:paraId="390988B0" w14:textId="77777777" w:rsidR="00B80444" w:rsidRPr="00EB1587" w:rsidRDefault="00B80444" w:rsidP="00B80444">
      <w:pPr>
        <w:ind w:left="720" w:firstLine="720"/>
        <w:rPr>
          <w:rFonts w:ascii="GHEA Grapalat" w:hAnsi="GHEA Grapalat"/>
          <w:sz w:val="20"/>
          <w:lang w:val="hy-AM"/>
        </w:rPr>
      </w:pPr>
      <w:r w:rsidRPr="00EB1587">
        <w:rPr>
          <w:rFonts w:ascii="GHEA Grapalat" w:hAnsi="GHEA Grapalat"/>
          <w:sz w:val="20"/>
          <w:lang w:val="es-ES"/>
        </w:rPr>
        <w:t xml:space="preserve">     </w:t>
      </w:r>
      <w:r w:rsidRPr="00EB1587">
        <w:rPr>
          <w:rFonts w:ascii="GHEA Grapalat" w:hAnsi="GHEA Grapalat"/>
          <w:sz w:val="20"/>
          <w:lang w:val="hy-AM"/>
        </w:rPr>
        <w:t xml:space="preserve">___________________________________________ </w:t>
      </w:r>
      <w:r w:rsidRPr="00EB1587">
        <w:rPr>
          <w:rFonts w:ascii="GHEA Grapalat" w:hAnsi="GHEA Grapalat"/>
          <w:sz w:val="20"/>
          <w:lang w:val="hy-AM"/>
        </w:rPr>
        <w:tab/>
        <w:t xml:space="preserve">        </w:t>
      </w:r>
      <w:r w:rsidRPr="00EB1587">
        <w:rPr>
          <w:rFonts w:ascii="GHEA Grapalat" w:hAnsi="GHEA Grapalat"/>
          <w:sz w:val="20"/>
          <w:lang w:val="es-ES"/>
        </w:rPr>
        <w:t xml:space="preserve">      </w:t>
      </w:r>
      <w:r w:rsidRPr="00EB1587">
        <w:rPr>
          <w:rFonts w:ascii="GHEA Grapalat" w:hAnsi="GHEA Grapalat"/>
          <w:sz w:val="20"/>
          <w:lang w:val="hy-AM"/>
        </w:rPr>
        <w:t xml:space="preserve">_____________ </w:t>
      </w:r>
    </w:p>
    <w:p w14:paraId="3DCD8B99" w14:textId="77777777" w:rsidR="00B80444" w:rsidRPr="00EB1587" w:rsidRDefault="00B80444" w:rsidP="00B80444">
      <w:pPr>
        <w:rPr>
          <w:rFonts w:ascii="GHEA Grapalat" w:hAnsi="GHEA Grapalat"/>
          <w:sz w:val="20"/>
          <w:vertAlign w:val="superscript"/>
          <w:lang w:val="hy-AM"/>
        </w:rPr>
      </w:pPr>
      <w:r w:rsidRPr="00EB1587">
        <w:rPr>
          <w:rFonts w:ascii="GHEA Grapalat" w:hAnsi="GHEA Grapalat"/>
          <w:sz w:val="20"/>
          <w:vertAlign w:val="superscript"/>
        </w:rPr>
        <w:t xml:space="preserve">                                                </w:t>
      </w:r>
      <w:r w:rsidRPr="00EB1587">
        <w:rPr>
          <w:rFonts w:ascii="GHEA Grapalat" w:hAnsi="GHEA Grapalat"/>
          <w:sz w:val="20"/>
          <w:vertAlign w:val="superscript"/>
          <w:lang w:val="hy-AM"/>
        </w:rPr>
        <w:t>название финансового агента (должность руководителя, имя, фамилия)</w:t>
      </w:r>
      <w:r w:rsidRPr="00EB1587">
        <w:rPr>
          <w:rFonts w:ascii="GHEA Grapalat" w:hAnsi="GHEA Grapalat"/>
          <w:sz w:val="20"/>
          <w:vertAlign w:val="superscript"/>
        </w:rPr>
        <w:t xml:space="preserve">                                                         подпись</w:t>
      </w:r>
      <w:r w:rsidRPr="00EB1587">
        <w:rPr>
          <w:rFonts w:ascii="GHEA Grapalat" w:hAnsi="GHEA Grapalat"/>
          <w:sz w:val="20"/>
          <w:vertAlign w:val="superscript"/>
          <w:lang w:val="hy-AM"/>
        </w:rPr>
        <w:t xml:space="preserve">                                                                                                                                                                                                                       </w:t>
      </w:r>
    </w:p>
    <w:p w14:paraId="11714740" w14:textId="77777777" w:rsidR="00B80444" w:rsidRPr="00EB1587" w:rsidRDefault="00B80444" w:rsidP="00B80444">
      <w:pPr>
        <w:jc w:val="right"/>
        <w:rPr>
          <w:rFonts w:ascii="GHEA Grapalat" w:hAnsi="GHEA Grapalat"/>
          <w:sz w:val="20"/>
          <w:lang w:val="hy-AM"/>
        </w:rPr>
      </w:pPr>
      <w:r w:rsidRPr="00EB1587">
        <w:rPr>
          <w:rFonts w:ascii="GHEA Grapalat" w:hAnsi="GHEA Grapalat"/>
          <w:sz w:val="20"/>
          <w:lang w:val="hy-AM"/>
        </w:rPr>
        <w:t xml:space="preserve">    </w:t>
      </w:r>
    </w:p>
    <w:p w14:paraId="41C70D7C" w14:textId="77777777" w:rsidR="00B80444" w:rsidRPr="00EB1587" w:rsidRDefault="00B80444" w:rsidP="00B80444">
      <w:pPr>
        <w:jc w:val="center"/>
        <w:rPr>
          <w:rFonts w:ascii="GHEA Grapalat" w:hAnsi="GHEA Grapalat" w:cs="Sylfaen"/>
          <w:sz w:val="16"/>
          <w:szCs w:val="16"/>
          <w:lang w:val="es-ES"/>
        </w:rPr>
      </w:pPr>
      <w:r w:rsidRPr="00EB1587">
        <w:rPr>
          <w:rFonts w:ascii="GHEA Grapalat" w:hAnsi="GHEA Grapalat"/>
          <w:sz w:val="16"/>
          <w:szCs w:val="16"/>
        </w:rPr>
        <w:t xml:space="preserve">                                                                                                      М. П.</w:t>
      </w:r>
      <w:r w:rsidRPr="00EB1587">
        <w:rPr>
          <w:rFonts w:ascii="GHEA Grapalat" w:hAnsi="GHEA Grapalat" w:cs="Sylfaen"/>
          <w:sz w:val="16"/>
          <w:szCs w:val="16"/>
          <w:lang w:val="es-ES"/>
        </w:rPr>
        <w:t xml:space="preserve"> (</w:t>
      </w:r>
      <w:r w:rsidRPr="00EB1587">
        <w:rPr>
          <w:rFonts w:ascii="GHEA Grapalat" w:hAnsi="GHEA Grapalat" w:cs="Sylfaen"/>
          <w:sz w:val="16"/>
          <w:szCs w:val="16"/>
        </w:rPr>
        <w:t>при наличии</w:t>
      </w:r>
      <w:r w:rsidRPr="00EB1587">
        <w:rPr>
          <w:rFonts w:ascii="GHEA Grapalat" w:hAnsi="GHEA Grapalat" w:cs="Sylfaen"/>
          <w:sz w:val="16"/>
          <w:szCs w:val="16"/>
          <w:lang w:val="es-ES"/>
        </w:rPr>
        <w:t>)</w:t>
      </w:r>
    </w:p>
    <w:p w14:paraId="0C5D2079" w14:textId="77777777" w:rsidR="00B80444" w:rsidRPr="00EB1587" w:rsidRDefault="00B80444" w:rsidP="00B80444">
      <w:pPr>
        <w:jc w:val="center"/>
        <w:rPr>
          <w:rFonts w:ascii="GHEA Grapalat" w:hAnsi="GHEA Grapalat" w:cs="Sylfaen"/>
          <w:sz w:val="16"/>
          <w:szCs w:val="16"/>
          <w:lang w:val="es-ES"/>
        </w:rPr>
      </w:pPr>
      <w:r w:rsidRPr="00EB1587">
        <w:rPr>
          <w:rFonts w:ascii="GHEA Grapalat" w:hAnsi="GHEA Grapalat" w:cs="Sylfaen"/>
          <w:sz w:val="16"/>
          <w:szCs w:val="16"/>
          <w:lang w:val="es-ES"/>
        </w:rPr>
        <w:t xml:space="preserve">                                               </w:t>
      </w:r>
    </w:p>
    <w:p w14:paraId="6BB36DF0" w14:textId="77777777" w:rsidR="00B80444" w:rsidRPr="00EB1587" w:rsidRDefault="00B80444" w:rsidP="00B80444">
      <w:pPr>
        <w:jc w:val="center"/>
        <w:rPr>
          <w:rFonts w:ascii="GHEA Grapalat" w:hAnsi="GHEA Grapalat" w:cs="Sylfaen"/>
          <w:sz w:val="16"/>
          <w:szCs w:val="16"/>
          <w:lang w:val="es-ES"/>
        </w:rPr>
      </w:pPr>
    </w:p>
    <w:p w14:paraId="5D8D81ED" w14:textId="77777777" w:rsidR="00B80444" w:rsidRPr="00EB1587" w:rsidRDefault="00B80444" w:rsidP="00B80444">
      <w:pPr>
        <w:jc w:val="right"/>
        <w:rPr>
          <w:rFonts w:ascii="GHEA Grapalat" w:hAnsi="GHEA Grapalat"/>
          <w:sz w:val="20"/>
          <w:lang w:val="hy-AM"/>
        </w:rPr>
      </w:pPr>
      <w:r w:rsidRPr="00EB1587">
        <w:rPr>
          <w:rFonts w:ascii="GHEA Grapalat" w:hAnsi="GHEA Grapalat" w:cs="Sylfaen"/>
          <w:sz w:val="20"/>
          <w:szCs w:val="20"/>
          <w:lang w:val="es-ES"/>
        </w:rPr>
        <w:t xml:space="preserve">«--»         20  </w:t>
      </w:r>
      <w:r w:rsidRPr="00EB1587">
        <w:rPr>
          <w:rFonts w:ascii="GHEA Grapalat" w:hAnsi="GHEA Grapalat" w:cs="Sylfaen"/>
          <w:sz w:val="20"/>
          <w:szCs w:val="20"/>
        </w:rPr>
        <w:t>г.</w:t>
      </w:r>
      <w:r w:rsidRPr="00EB1587">
        <w:rPr>
          <w:rFonts w:ascii="GHEA Grapalat" w:hAnsi="GHEA Grapalat"/>
          <w:sz w:val="20"/>
          <w:lang w:val="hy-AM"/>
        </w:rPr>
        <w:tab/>
        <w:t xml:space="preserve"> </w:t>
      </w:r>
    </w:p>
    <w:sectPr w:rsidR="00B80444" w:rsidRPr="00EB1587" w:rsidSect="00EC325C">
      <w:footnotePr>
        <w:pos w:val="beneathText"/>
      </w:footnotePr>
      <w:pgSz w:w="11907" w:h="16840" w:code="9"/>
      <w:pgMar w:top="446" w:right="749" w:bottom="994" w:left="1166" w:header="562" w:footer="56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91DBDE" w14:textId="77777777" w:rsidR="00343FD9" w:rsidRDefault="00343FD9">
      <w:r>
        <w:separator/>
      </w:r>
    </w:p>
  </w:endnote>
  <w:endnote w:type="continuationSeparator" w:id="0">
    <w:p w14:paraId="71E4B8F6" w14:textId="77777777" w:rsidR="00343FD9" w:rsidRDefault="00343F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Arial Unicode">
    <w:altName w:val="Arial"/>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71978983" w14:textId="77777777" w:rsidR="009F799F" w:rsidRPr="003E450C" w:rsidRDefault="009F799F">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6F21D9">
          <w:rPr>
            <w:rFonts w:ascii="GHEA Grapalat" w:hAnsi="GHEA Grapalat"/>
            <w:noProof/>
            <w:sz w:val="24"/>
            <w:szCs w:val="24"/>
          </w:rPr>
          <w:t>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8760E9" w14:textId="77777777" w:rsidR="00343FD9" w:rsidRDefault="00343FD9">
      <w:r>
        <w:separator/>
      </w:r>
    </w:p>
  </w:footnote>
  <w:footnote w:type="continuationSeparator" w:id="0">
    <w:p w14:paraId="05987737" w14:textId="77777777" w:rsidR="00343FD9" w:rsidRDefault="00343FD9">
      <w:r>
        <w:continuationSeparator/>
      </w:r>
    </w:p>
  </w:footnote>
  <w:footnote w:id="1">
    <w:p w14:paraId="1FF686D5" w14:textId="77777777" w:rsidR="009F799F" w:rsidRPr="00A31673" w:rsidRDefault="009F799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14:paraId="4F9F595E" w14:textId="77777777" w:rsidR="009F799F" w:rsidRPr="00900E5A" w:rsidRDefault="009F799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r w:rsidRPr="00CB0EE3">
        <w:rPr>
          <w:rFonts w:ascii="GHEA Grapalat" w:hAnsi="GHEA Grapalat"/>
          <w:i/>
        </w:rPr>
        <w:t>.</w:t>
      </w:r>
    </w:p>
  </w:footnote>
  <w:footnote w:id="3">
    <w:p w14:paraId="22D69521" w14:textId="77777777" w:rsidR="009F799F" w:rsidRDefault="009F799F" w:rsidP="006B3E56">
      <w:pPr>
        <w:jc w:val="both"/>
      </w:pPr>
    </w:p>
    <w:p w14:paraId="1D23D36E" w14:textId="77777777" w:rsidR="009F799F" w:rsidRPr="00FC561F" w:rsidRDefault="009F799F" w:rsidP="006B3E56">
      <w:pPr>
        <w:jc w:val="both"/>
        <w:rPr>
          <w:rFonts w:ascii="GHEA Grapalat" w:hAnsi="GHEA Grapalat"/>
          <w:i/>
          <w:sz w:val="20"/>
          <w:szCs w:val="20"/>
        </w:rPr>
      </w:pPr>
    </w:p>
    <w:p w14:paraId="0272DE88"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0BCFCA65"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3D944701"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7C74D8AD"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29A96846" w14:textId="77777777" w:rsidR="009F799F" w:rsidRPr="001849D9" w:rsidRDefault="009F799F" w:rsidP="006B3E56">
      <w:pPr>
        <w:pStyle w:val="af2"/>
        <w:rPr>
          <w:rFonts w:asciiTheme="minorHAnsi" w:hAnsiTheme="minorHAnsi"/>
          <w:i/>
          <w:lang w:val="af-ZA"/>
        </w:rPr>
      </w:pPr>
    </w:p>
  </w:footnote>
  <w:footnote w:id="4">
    <w:p w14:paraId="63120FFB" w14:textId="77777777" w:rsidR="009F799F" w:rsidRPr="00990559" w:rsidRDefault="009F799F">
      <w:pPr>
        <w:pStyle w:val="af2"/>
        <w:rPr>
          <w:rFonts w:ascii="Sylfaen" w:hAnsi="Sylfaen"/>
          <w:lang w:val="hy-AM"/>
        </w:rPr>
      </w:pPr>
      <w:r>
        <w:rPr>
          <w:rStyle w:val="af6"/>
        </w:rPr>
        <w:t>***</w:t>
      </w:r>
      <w:r>
        <w:t xml:space="preserve"> </w:t>
      </w:r>
      <w:r w:rsidRPr="00990559">
        <w:rPr>
          <w:rFonts w:asciiTheme="minorHAnsi" w:hAnsiTheme="minorHAnsi"/>
          <w:b/>
        </w:rPr>
        <w:t>Если предметом закупок не являются строительные работы, то данный абзац и Пр</w:t>
      </w:r>
      <w:r>
        <w:rPr>
          <w:rFonts w:asciiTheme="minorHAnsi" w:hAnsiTheme="minorHAnsi"/>
          <w:b/>
        </w:rPr>
        <w:t>и</w:t>
      </w:r>
      <w:r w:rsidRPr="00990559">
        <w:rPr>
          <w:rFonts w:asciiTheme="minorHAnsi" w:hAnsiTheme="minorHAnsi"/>
          <w:b/>
        </w:rPr>
        <w:t>ложение 1.1 исключаются.</w:t>
      </w:r>
    </w:p>
  </w:footnote>
  <w:footnote w:id="5">
    <w:p w14:paraId="4D83A95B" w14:textId="77777777" w:rsidR="009F799F" w:rsidRPr="00DC619D" w:rsidRDefault="009F799F" w:rsidP="00D3436F">
      <w:pPr>
        <w:widowControl w:val="0"/>
        <w:spacing w:after="160" w:line="360" w:lineRule="auto"/>
        <w:jc w:val="both"/>
      </w:pPr>
      <w:r>
        <w:rPr>
          <w:rStyle w:val="af6"/>
        </w:rPr>
        <w:t>*</w:t>
      </w:r>
      <w:r>
        <w:t xml:space="preserve"> </w:t>
      </w:r>
      <w:r w:rsidRPr="00DC619D">
        <w:rPr>
          <w:rFonts w:ascii="GHEA Grapalat" w:hAnsi="GHEA Grapalat"/>
          <w:i/>
          <w:sz w:val="20"/>
          <w:szCs w:val="20"/>
        </w:rPr>
        <w:t>Заполняется секретарем Комиссии до опубликования приглашения в бюллетене.</w:t>
      </w:r>
    </w:p>
  </w:footnote>
  <w:footnote w:id="6">
    <w:p w14:paraId="4F04D695" w14:textId="77777777" w:rsidR="009F799F" w:rsidRPr="00D3436F" w:rsidRDefault="009F799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07A8F9C2" w14:textId="77777777" w:rsidR="009F799F" w:rsidRPr="00D3436F" w:rsidRDefault="009F799F">
      <w:pPr>
        <w:pStyle w:val="af2"/>
        <w:rPr>
          <w:lang w:val="es-ES"/>
        </w:rPr>
      </w:pPr>
    </w:p>
  </w:footnote>
  <w:footnote w:id="7">
    <w:p w14:paraId="5D1A0016" w14:textId="77777777" w:rsidR="009F799F" w:rsidRPr="008842CE" w:rsidRDefault="009F799F" w:rsidP="003D2FE2">
      <w:pPr>
        <w:widowControl w:val="0"/>
        <w:tabs>
          <w:tab w:val="left" w:pos="540"/>
        </w:tabs>
        <w:autoSpaceDE w:val="0"/>
        <w:autoSpaceDN w:val="0"/>
        <w:adjustRightInd w:val="0"/>
        <w:jc w:val="both"/>
        <w:rPr>
          <w:rFonts w:ascii="GHEA Grapalat" w:hAnsi="GHEA Grapalat" w:cs="Sylfaen"/>
          <w:i/>
          <w:sz w:val="20"/>
          <w:szCs w:val="20"/>
        </w:rPr>
      </w:pPr>
      <w:r w:rsidRPr="008842CE">
        <w:rPr>
          <w:rStyle w:val="af6"/>
          <w:rFonts w:ascii="GHEA Grapalat" w:hAnsi="GHEA Grapalat"/>
          <w:sz w:val="20"/>
          <w:szCs w:val="20"/>
        </w:rPr>
        <w:t>*</w:t>
      </w:r>
      <w:r w:rsidRPr="008842CE">
        <w:rPr>
          <w:rFonts w:ascii="GHEA Grapalat" w:hAnsi="GHEA Grapalat"/>
          <w:sz w:val="20"/>
          <w:szCs w:val="20"/>
        </w:rPr>
        <w:t xml:space="preserve"> </w:t>
      </w:r>
      <w:r w:rsidRPr="008842CE">
        <w:rPr>
          <w:rFonts w:ascii="GHEA Grapalat" w:hAnsi="GHEA Grapalat"/>
          <w:i/>
          <w:sz w:val="20"/>
          <w:szCs w:val="20"/>
        </w:rPr>
        <w:t>Заполняется секретарем Комиссии до опубликования приглашения в бюллетене.</w:t>
      </w:r>
    </w:p>
    <w:p w14:paraId="498231F8" w14:textId="77777777" w:rsidR="009F799F" w:rsidRPr="008842CE" w:rsidRDefault="009F799F" w:rsidP="003D2FE2">
      <w:pPr>
        <w:pStyle w:val="af2"/>
        <w:jc w:val="both"/>
        <w:rPr>
          <w:rFonts w:ascii="GHEA Grapalat" w:hAnsi="GHEA Grapalat"/>
        </w:rPr>
      </w:pPr>
    </w:p>
  </w:footnote>
  <w:footnote w:id="8">
    <w:p w14:paraId="22C3D91A" w14:textId="77777777" w:rsidR="009F799F" w:rsidRPr="008842CE" w:rsidRDefault="009F799F" w:rsidP="003D2FE2">
      <w:pPr>
        <w:pStyle w:val="af2"/>
        <w:jc w:val="both"/>
      </w:pPr>
    </w:p>
  </w:footnote>
  <w:footnote w:id="9">
    <w:p w14:paraId="4FB62E5E" w14:textId="77777777" w:rsidR="009F799F" w:rsidRPr="008842CE" w:rsidRDefault="009F799F" w:rsidP="000A214C">
      <w:pPr>
        <w:pStyle w:val="af2"/>
        <w:jc w:val="both"/>
        <w:rPr>
          <w:rFonts w:ascii="GHEA Grapalat" w:hAnsi="GHEA Grapalat"/>
        </w:rPr>
      </w:pPr>
    </w:p>
  </w:footnote>
  <w:footnote w:id="10">
    <w:p w14:paraId="1B1DBE0B" w14:textId="77777777" w:rsidR="009F799F" w:rsidRPr="008842CE" w:rsidRDefault="009F799F" w:rsidP="000A214C">
      <w:pPr>
        <w:pStyle w:val="af2"/>
        <w:jc w:val="both"/>
      </w:pPr>
    </w:p>
  </w:footnote>
  <w:footnote w:id="11">
    <w:p w14:paraId="55A6B2A1" w14:textId="77777777" w:rsidR="009F799F" w:rsidRPr="00124BE9" w:rsidRDefault="009F799F" w:rsidP="00BB28C8">
      <w:pPr>
        <w:pStyle w:val="af2"/>
        <w:widowControl w:val="0"/>
        <w:jc w:val="both"/>
        <w:rPr>
          <w:rFonts w:ascii="GHEA Grapalat" w:hAnsi="GHEA Grapalat"/>
          <w:lang w:val="hy-AM"/>
        </w:rPr>
      </w:pPr>
      <w:r>
        <w:rPr>
          <w:rStyle w:val="af6"/>
        </w:rPr>
        <w:t>18</w:t>
      </w:r>
      <w:r w:rsidRPr="00124BE9">
        <w:rPr>
          <w:rFonts w:ascii="GHEA Grapalat" w:hAnsi="GHEA Grapalat"/>
        </w:rPr>
        <w:t xml:space="preserve"> </w:t>
      </w:r>
      <w:r w:rsidRPr="00124BE9">
        <w:rPr>
          <w:rFonts w:ascii="GHEA Grapalat" w:hAnsi="GHEA Grapalat"/>
          <w:i/>
        </w:rPr>
        <w:t>Если ценовое предложение представлено Исполнителем без НДС, то при заключении договора слова "включая НДС" исключаются.</w:t>
      </w:r>
    </w:p>
  </w:footnote>
  <w:footnote w:id="12">
    <w:p w14:paraId="6ABBEA17" w14:textId="77777777" w:rsidR="009F799F" w:rsidRPr="00124BE9" w:rsidRDefault="009F799F" w:rsidP="00BB28C8">
      <w:pPr>
        <w:pStyle w:val="af2"/>
        <w:widowControl w:val="0"/>
        <w:jc w:val="both"/>
        <w:rPr>
          <w:rFonts w:ascii="GHEA Grapalat" w:hAnsi="GHEA Grapalat"/>
          <w:lang w:val="hy-AM"/>
        </w:rPr>
      </w:pPr>
      <w:r>
        <w:rPr>
          <w:rStyle w:val="af6"/>
        </w:rPr>
        <w:t>22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3">
    <w:p w14:paraId="46106CEA" w14:textId="77777777" w:rsidR="009F799F" w:rsidRPr="00124BE9" w:rsidRDefault="009F799F" w:rsidP="00BB28C8">
      <w:pPr>
        <w:pStyle w:val="af2"/>
        <w:widowControl w:val="0"/>
        <w:jc w:val="both"/>
        <w:rPr>
          <w:rFonts w:ascii="GHEA Grapalat" w:hAnsi="GHEA Grapalat"/>
          <w:lang w:val="hy-AM"/>
        </w:rPr>
      </w:pPr>
      <w:r>
        <w:rPr>
          <w:rStyle w:val="af6"/>
        </w:rPr>
        <w:t>23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14">
    <w:p w14:paraId="7F2F30CF" w14:textId="77777777" w:rsidR="009F799F" w:rsidRPr="00124BE9" w:rsidRDefault="009F799F" w:rsidP="00BB28C8">
      <w:pPr>
        <w:pStyle w:val="af2"/>
        <w:widowControl w:val="0"/>
        <w:jc w:val="both"/>
      </w:pPr>
      <w:r w:rsidRPr="00124BE9">
        <w:rPr>
          <w:rStyle w:val="af6"/>
        </w:rPr>
        <w:t>*</w:t>
      </w:r>
      <w:r w:rsidRPr="00124BE9">
        <w:t xml:space="preserve"> </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 xml:space="preserve">в более короткий </w:t>
      </w:r>
      <w:proofErr w:type="gramStart"/>
      <w:r w:rsidRPr="00D97342">
        <w:rPr>
          <w:rFonts w:ascii="GHEA Grapalat" w:hAnsi="GHEA Grapalat"/>
          <w:i/>
        </w:rPr>
        <w:t>срок</w:t>
      </w:r>
      <w:r>
        <w:rPr>
          <w:rFonts w:ascii="GHEA Grapalat" w:hAnsi="GHEA Grapalat"/>
          <w:i/>
        </w:rPr>
        <w:t>.</w:t>
      </w:r>
      <w:r w:rsidRPr="00124BE9">
        <w:rPr>
          <w:rFonts w:ascii="GHEA Grapalat" w:hAnsi="GHEA Grapalat"/>
          <w:i/>
        </w:rPr>
        <w:t>.</w:t>
      </w:r>
      <w:proofErr w:type="gramEnd"/>
    </w:p>
  </w:footnote>
  <w:footnote w:id="15">
    <w:p w14:paraId="5070734E" w14:textId="77777777" w:rsidR="009F799F" w:rsidRPr="00124BE9" w:rsidRDefault="009F799F" w:rsidP="00BB28C8">
      <w:pPr>
        <w:widowControl w:val="0"/>
        <w:jc w:val="both"/>
        <w:rPr>
          <w:rFonts w:ascii="GHEA Grapalat" w:hAnsi="GHEA Grapalat"/>
          <w:i/>
          <w:sz w:val="20"/>
          <w:szCs w:val="20"/>
        </w:rPr>
      </w:pPr>
      <w:r w:rsidRPr="00124BE9">
        <w:rPr>
          <w:rStyle w:val="af6"/>
          <w:sz w:val="20"/>
          <w:szCs w:val="20"/>
        </w:rPr>
        <w:t>**</w:t>
      </w:r>
      <w:r w:rsidRPr="00124BE9">
        <w:rPr>
          <w:sz w:val="20"/>
          <w:szCs w:val="20"/>
        </w:rPr>
        <w:t xml:space="preserve"> </w:t>
      </w:r>
      <w:r w:rsidRPr="00124BE9">
        <w:rPr>
          <w:rFonts w:ascii="GHEA Grapalat" w:hAnsi="GHEA Grapalat"/>
          <w:i/>
          <w:sz w:val="20"/>
          <w:szCs w:val="20"/>
        </w:rPr>
        <w:t xml:space="preserve">Если договор заключается на основании части 6 статьи 15 Закона РА "О закупках", то в графе </w:t>
      </w:r>
      <w:r>
        <w:rPr>
          <w:rFonts w:ascii="GHEA Grapalat" w:hAnsi="GHEA Grapalat"/>
          <w:i/>
        </w:rPr>
        <w:t xml:space="preserve">срок </w:t>
      </w:r>
      <w:r w:rsidRPr="00607028">
        <w:rPr>
          <w:rFonts w:ascii="GHEA Grapalat" w:hAnsi="GHEA Grapalat"/>
          <w:i/>
          <w:color w:val="000000" w:themeColor="text1"/>
          <w:sz w:val="22"/>
          <w:szCs w:val="22"/>
        </w:rPr>
        <w:t xml:space="preserve">устанавливается в календарных днях, а его </w:t>
      </w:r>
      <w:r w:rsidRPr="00124BE9">
        <w:rPr>
          <w:rFonts w:ascii="GHEA Grapalat" w:hAnsi="GHEA Grapalat"/>
          <w:i/>
          <w:sz w:val="20"/>
          <w:szCs w:val="20"/>
        </w:rPr>
        <w:t xml:space="preserve">исчисление осуществляется со дня вступления в силу заключаемого между сторонами соглашения в случае </w:t>
      </w:r>
      <w:proofErr w:type="spellStart"/>
      <w:r w:rsidRPr="00124BE9">
        <w:rPr>
          <w:rFonts w:ascii="GHEA Grapalat" w:hAnsi="GHEA Grapalat"/>
          <w:i/>
          <w:sz w:val="20"/>
          <w:szCs w:val="20"/>
        </w:rPr>
        <w:t>предусмотрения</w:t>
      </w:r>
      <w:proofErr w:type="spellEnd"/>
      <w:r w:rsidRPr="00124BE9">
        <w:rPr>
          <w:rFonts w:ascii="GHEA Grapalat" w:hAnsi="GHEA Grapalat"/>
          <w:i/>
          <w:sz w:val="20"/>
          <w:szCs w:val="20"/>
        </w:rPr>
        <w:t xml:space="preserve"> финансовых средств.</w:t>
      </w:r>
    </w:p>
    <w:p w14:paraId="050445CA" w14:textId="77777777" w:rsidR="009F799F" w:rsidRPr="00124BE9" w:rsidRDefault="009F799F" w:rsidP="00BB28C8">
      <w:pPr>
        <w:pStyle w:val="af2"/>
        <w:widowControl w:val="0"/>
        <w:jc w:val="both"/>
      </w:pPr>
    </w:p>
  </w:footnote>
  <w:footnote w:id="16">
    <w:p w14:paraId="0FF610AE"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7">
    <w:p w14:paraId="6DEAA2D3" w14:textId="77777777" w:rsidR="009F799F" w:rsidRPr="00124BE9" w:rsidRDefault="009F799F" w:rsidP="00BB28C8">
      <w:pPr>
        <w:pStyle w:val="af2"/>
        <w:widowControl w:val="0"/>
        <w:jc w:val="both"/>
      </w:pPr>
      <w:r w:rsidRPr="00124BE9">
        <w:rPr>
          <w:rStyle w:val="af6"/>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494"/>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60C"/>
    <w:rsid w:val="001F7821"/>
    <w:rsid w:val="001F7877"/>
    <w:rsid w:val="001F7DFF"/>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99F"/>
    <w:rsid w:val="00274F0E"/>
    <w:rsid w:val="002754C4"/>
    <w:rsid w:val="0027573B"/>
    <w:rsid w:val="00276441"/>
    <w:rsid w:val="00276B03"/>
    <w:rsid w:val="0027775F"/>
    <w:rsid w:val="00277D41"/>
    <w:rsid w:val="00277F14"/>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CCC"/>
    <w:rsid w:val="005E1F72"/>
    <w:rsid w:val="005E24FD"/>
    <w:rsid w:val="005E2F4D"/>
    <w:rsid w:val="005E2FA5"/>
    <w:rsid w:val="005E3501"/>
    <w:rsid w:val="005E3FC4"/>
    <w:rsid w:val="005E4A2F"/>
    <w:rsid w:val="005E4C8D"/>
    <w:rsid w:val="005E52ED"/>
    <w:rsid w:val="005E573E"/>
    <w:rsid w:val="005E6606"/>
    <w:rsid w:val="005E6D42"/>
    <w:rsid w:val="005E7AC1"/>
    <w:rsid w:val="005F0622"/>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81F45"/>
    <w:rsid w:val="00682E8D"/>
    <w:rsid w:val="00682F00"/>
    <w:rsid w:val="0068321D"/>
    <w:rsid w:val="00684668"/>
    <w:rsid w:val="00685962"/>
    <w:rsid w:val="00685A30"/>
    <w:rsid w:val="00685C48"/>
    <w:rsid w:val="00686E1A"/>
    <w:rsid w:val="00687302"/>
    <w:rsid w:val="00687381"/>
    <w:rsid w:val="00687E34"/>
    <w:rsid w:val="006906E8"/>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3E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5D1F"/>
    <w:rsid w:val="00B3612B"/>
    <w:rsid w:val="00B36765"/>
    <w:rsid w:val="00B369D8"/>
    <w:rsid w:val="00B36AC2"/>
    <w:rsid w:val="00B36B7B"/>
    <w:rsid w:val="00B37250"/>
    <w:rsid w:val="00B40233"/>
    <w:rsid w:val="00B413A8"/>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D76EE"/>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28A8"/>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13A"/>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25C"/>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150E810"/>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Заголовок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uiPriority w:val="20"/>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af9">
    <w:name w:val="Текст примечания Знак"/>
    <w:link w:val="af8"/>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afb">
    <w:name w:val="Тема примечания Знак"/>
    <w:link w:val="afa"/>
    <w:semiHidden/>
    <w:rsid w:val="00BB28C8"/>
    <w:rPr>
      <w:rFonts w:ascii="Times Armenian" w:hAnsi="Times Armenian"/>
      <w:b/>
      <w:bCs/>
    </w:rPr>
  </w:style>
  <w:style w:type="character" w:customStyle="1" w:styleId="afd">
    <w:name w:val="Текст концевой сноски Знак"/>
    <w:link w:val="afc"/>
    <w:semiHidden/>
    <w:rsid w:val="00BB28C8"/>
    <w:rPr>
      <w:rFonts w:ascii="Times Armenian" w:hAnsi="Times Armenian"/>
    </w:rPr>
  </w:style>
  <w:style w:type="character" w:customStyle="1" w:styleId="aff0">
    <w:name w:val="Схема документа Знак"/>
    <w:link w:val="aff"/>
    <w:semiHidden/>
    <w:rsid w:val="00BB28C8"/>
    <w:rPr>
      <w:rFonts w:ascii="Tahoma" w:hAnsi="Tahoma" w:cs="Tahoma"/>
      <w:shd w:val="clear" w:color="auto" w:fill="000080"/>
    </w:rPr>
  </w:style>
  <w:style w:type="table" w:styleId="25">
    <w:name w:val="Table Simple 2"/>
    <w:basedOn w:val="a1"/>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B14730"/>
    <w:rPr>
      <w:rFonts w:ascii="Courier New" w:hAnsi="Courier New" w:cs="Courier New"/>
      <w:lang w:val="en-US" w:eastAsia="en-US" w:bidi="ar-SA"/>
    </w:rPr>
  </w:style>
  <w:style w:type="character" w:customStyle="1" w:styleId="y2iqfc">
    <w:name w:val="y2iqfc"/>
    <w:basedOn w:val="a0"/>
    <w:rsid w:val="0079529B"/>
  </w:style>
  <w:style w:type="character" w:customStyle="1" w:styleId="ezkurwreuab5ozgtqnkl">
    <w:name w:val="ezkurwreuab5ozgtqnkl"/>
    <w:basedOn w:val="a0"/>
    <w:rsid w:val="00857D09"/>
  </w:style>
  <w:style w:type="character" w:styleId="aff8">
    <w:name w:val="Unresolved Mention"/>
    <w:basedOn w:val="a0"/>
    <w:uiPriority w:val="99"/>
    <w:semiHidden/>
    <w:unhideWhenUsed/>
    <w:rsid w:val="00B36AC2"/>
    <w:rPr>
      <w:color w:val="605E5C"/>
      <w:shd w:val="clear" w:color="auto" w:fill="E1DFDD"/>
    </w:rPr>
  </w:style>
  <w:style w:type="character" w:customStyle="1" w:styleId="w">
    <w:name w:val="w"/>
    <w:basedOn w:val="a0"/>
    <w:rsid w:val="00BD76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curement@ncdc.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FAD4F7-851B-4AFA-A860-AC75F8EBF0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2676</TotalTime>
  <Pages>77</Pages>
  <Words>19762</Words>
  <Characters>112649</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132147</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Zina Tovmasyan</cp:lastModifiedBy>
  <cp:revision>1715</cp:revision>
  <cp:lastPrinted>2018-02-16T07:12:00Z</cp:lastPrinted>
  <dcterms:created xsi:type="dcterms:W3CDTF">2019-10-28T07:04:00Z</dcterms:created>
  <dcterms:modified xsi:type="dcterms:W3CDTF">2025-07-10T20:18:00Z</dcterms:modified>
</cp:coreProperties>
</file>